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6EC405A" w14:textId="77777777" w:rsidTr="004B166C">
        <w:trPr>
          <w:trHeight w:hRule="exact" w:val="2948"/>
        </w:trPr>
        <w:tc>
          <w:tcPr>
            <w:tcW w:w="11185" w:type="dxa"/>
            <w:shd w:val="clear" w:color="auto" w:fill="auto"/>
            <w:vAlign w:val="center"/>
          </w:tcPr>
          <w:p w14:paraId="4F2198B5"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406DAC6A" w14:textId="77777777" w:rsidR="008972C3" w:rsidRPr="00F55AD7" w:rsidRDefault="008972C3" w:rsidP="003274DB"/>
    <w:p w14:paraId="4A7C31AE" w14:textId="77777777" w:rsidR="001E3AEE" w:rsidRPr="00F55AD7" w:rsidRDefault="001E3AEE" w:rsidP="003274DB"/>
    <w:p w14:paraId="198AAB84" w14:textId="77777777" w:rsidR="001E3AEE" w:rsidRPr="00F55AD7" w:rsidRDefault="001E3AEE" w:rsidP="003274DB"/>
    <w:p w14:paraId="77E2AF7B" w14:textId="77777777" w:rsidR="00D74AE1" w:rsidRPr="00F55AD7" w:rsidRDefault="00D74AE1" w:rsidP="003274DB"/>
    <w:p w14:paraId="4E72FB4B" w14:textId="77777777" w:rsidR="0093492E" w:rsidRPr="00F55AD7" w:rsidRDefault="00B91E28" w:rsidP="0026038D">
      <w:pPr>
        <w:pStyle w:val="Documentnumber"/>
      </w:pPr>
      <w:r>
        <w:t>G1132</w:t>
      </w:r>
    </w:p>
    <w:p w14:paraId="45B11899" w14:textId="77777777" w:rsidR="00776004" w:rsidRPr="00F55AD7" w:rsidRDefault="00B91E28" w:rsidP="00082C85">
      <w:pPr>
        <w:pStyle w:val="Documentname"/>
      </w:pPr>
      <w:r w:rsidRPr="00B91E28">
        <w:t xml:space="preserve">VTS VOICE </w:t>
      </w:r>
      <w:r w:rsidRPr="00007D1B">
        <w:t xml:space="preserve">COMMUNICATIONS </w:t>
      </w:r>
      <w:r w:rsidRPr="00085F66">
        <w:t>AND PHRASEOLOGY</w:t>
      </w:r>
    </w:p>
    <w:p w14:paraId="36097515" w14:textId="77777777" w:rsidR="00CF49CC" w:rsidRPr="00F55AD7" w:rsidRDefault="00CF49CC" w:rsidP="00D74AE1"/>
    <w:p w14:paraId="23DD75C1" w14:textId="77777777" w:rsidR="004E0BBB" w:rsidRPr="00F55AD7" w:rsidRDefault="004E0BBB" w:rsidP="00D74AE1"/>
    <w:p w14:paraId="01FB3FC3" w14:textId="77777777" w:rsidR="004E0BBB" w:rsidRPr="00F55AD7" w:rsidRDefault="004E0BBB" w:rsidP="00D74AE1"/>
    <w:p w14:paraId="1EC9DCBB" w14:textId="77777777" w:rsidR="004E0BBB" w:rsidRPr="00F55AD7" w:rsidRDefault="004E0BBB" w:rsidP="00D74AE1"/>
    <w:p w14:paraId="4125B0F3" w14:textId="77777777" w:rsidR="004E0BBB" w:rsidRPr="00F55AD7" w:rsidRDefault="004E0BBB" w:rsidP="00D74AE1"/>
    <w:p w14:paraId="5E0241E7" w14:textId="77777777" w:rsidR="004E0BBB" w:rsidRPr="00F55AD7" w:rsidRDefault="004E0BBB" w:rsidP="00D74AE1"/>
    <w:p w14:paraId="17A71CC7" w14:textId="77777777" w:rsidR="004E0BBB" w:rsidRPr="00F55AD7" w:rsidRDefault="004E0BBB" w:rsidP="00D74AE1"/>
    <w:p w14:paraId="0107BA51" w14:textId="77777777" w:rsidR="004E0BBB" w:rsidRPr="00F55AD7" w:rsidRDefault="004E0BBB" w:rsidP="00D74AE1"/>
    <w:p w14:paraId="2083557F" w14:textId="77777777" w:rsidR="004E0BBB" w:rsidRPr="00F55AD7" w:rsidRDefault="004E0BBB" w:rsidP="00D74AE1"/>
    <w:p w14:paraId="6973B916" w14:textId="77777777" w:rsidR="004E0BBB" w:rsidRPr="00F55AD7" w:rsidRDefault="004E0BBB" w:rsidP="00D74AE1"/>
    <w:p w14:paraId="17905F11" w14:textId="77777777" w:rsidR="004E0BBB" w:rsidRPr="00F55AD7" w:rsidRDefault="004E0BBB" w:rsidP="00D74AE1"/>
    <w:p w14:paraId="189BD7B6" w14:textId="77777777" w:rsidR="004E0BBB" w:rsidRPr="00F55AD7" w:rsidRDefault="004E0BBB" w:rsidP="00D74AE1"/>
    <w:p w14:paraId="2DAF0E00" w14:textId="77777777" w:rsidR="00734BC6" w:rsidRPr="00F55AD7" w:rsidRDefault="00734BC6" w:rsidP="00D74AE1"/>
    <w:p w14:paraId="2FB8E846" w14:textId="77777777" w:rsidR="004E0BBB" w:rsidRPr="00F55AD7" w:rsidRDefault="004E0BBB" w:rsidP="00D74AE1"/>
    <w:p w14:paraId="63B389D6" w14:textId="77777777" w:rsidR="004E0BBB" w:rsidRPr="00F55AD7" w:rsidRDefault="004E0BBB" w:rsidP="00D74AE1"/>
    <w:p w14:paraId="79BBD0B9" w14:textId="77777777" w:rsidR="004E0BBB" w:rsidRPr="00F55AD7" w:rsidRDefault="004E0BBB" w:rsidP="00D74AE1"/>
    <w:p w14:paraId="35433E52" w14:textId="77777777" w:rsidR="004E0BBB" w:rsidRPr="00F55AD7" w:rsidRDefault="004E0BBB" w:rsidP="00D74AE1"/>
    <w:p w14:paraId="658ABEAE" w14:textId="77777777" w:rsidR="004E0BBB" w:rsidRPr="00F55AD7" w:rsidRDefault="004E0BBB" w:rsidP="00D74AE1"/>
    <w:p w14:paraId="16C209C2" w14:textId="77777777" w:rsidR="004E0BBB" w:rsidRPr="00F55AD7" w:rsidRDefault="004E0BBB" w:rsidP="00D74AE1"/>
    <w:p w14:paraId="2CFD0436" w14:textId="441BD0BB" w:rsidR="004E0BBB" w:rsidRPr="00F55AD7" w:rsidRDefault="002735DD" w:rsidP="004E0BBB">
      <w:pPr>
        <w:pStyle w:val="Editionnumber"/>
      </w:pPr>
      <w:r w:rsidRPr="00007D1B">
        <w:t>Edition</w:t>
      </w:r>
      <w:r w:rsidR="004B166C">
        <w:t xml:space="preserve"> </w:t>
      </w:r>
      <w:r w:rsidR="004B166C" w:rsidRPr="00695F4B">
        <w:rPr>
          <w:highlight w:val="yellow"/>
        </w:rPr>
        <w:t>2.0</w:t>
      </w:r>
    </w:p>
    <w:p w14:paraId="01974FF5" w14:textId="0333AF5E" w:rsidR="004E0BBB" w:rsidRDefault="002735DD" w:rsidP="004E0BBB">
      <w:pPr>
        <w:pStyle w:val="Documentdate"/>
      </w:pPr>
      <w:r>
        <w:t>Date (</w:t>
      </w:r>
      <w:r w:rsidRPr="00695F4B">
        <w:rPr>
          <w:highlight w:val="yellow"/>
        </w:rPr>
        <w:t>of approval by Council</w:t>
      </w:r>
      <w:r>
        <w:t>)</w:t>
      </w:r>
    </w:p>
    <w:p w14:paraId="157C22A3" w14:textId="77777777" w:rsidR="004B166C" w:rsidRDefault="004B166C" w:rsidP="004B166C"/>
    <w:p w14:paraId="55FBD87B" w14:textId="49573EA6" w:rsidR="004B166C" w:rsidRPr="004B166C" w:rsidRDefault="004B166C" w:rsidP="004E0BBB">
      <w:pPr>
        <w:pStyle w:val="Documentdate"/>
        <w:rPr>
          <w:lang w:val="sv-SE"/>
        </w:rPr>
      </w:pPr>
      <w:r w:rsidRPr="004B166C">
        <w:rPr>
          <w:highlight w:val="yellow"/>
          <w:lang w:val="sv-SE"/>
        </w:rPr>
        <w:t>urn:mrn:iala:pub:gnnnn</w:t>
      </w:r>
    </w:p>
    <w:p w14:paraId="35F4E01E" w14:textId="39EC2962" w:rsidR="00BC27F6" w:rsidRPr="004B166C" w:rsidRDefault="00BC27F6" w:rsidP="00D74AE1">
      <w:pPr>
        <w:rPr>
          <w:lang w:val="sv-SE"/>
        </w:rPr>
      </w:pPr>
    </w:p>
    <w:p w14:paraId="33FC57D0" w14:textId="77777777" w:rsidR="004B166C" w:rsidRPr="00F55AD7" w:rsidDel="00955979" w:rsidRDefault="004B166C" w:rsidP="00D74AE1">
      <w:pPr>
        <w:rPr>
          <w:del w:id="1" w:author="Sundklev Monica" w:date="2021-03-28T18:14:00Z"/>
        </w:rPr>
        <w:sectPr w:rsidR="004B166C" w:rsidRPr="00F55AD7" w:rsidDel="00955979"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E46C032" w14:textId="77777777" w:rsidR="00914E26" w:rsidRPr="00F55AD7" w:rsidRDefault="00914E26" w:rsidP="00914E26">
      <w:pPr>
        <w:pStyle w:val="Brd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FAF0951" w14:textId="77777777" w:rsidTr="004B166C">
        <w:tc>
          <w:tcPr>
            <w:tcW w:w="1908" w:type="dxa"/>
          </w:tcPr>
          <w:p w14:paraId="4B47FF80" w14:textId="77777777" w:rsidR="00914E26" w:rsidRPr="00F55AD7" w:rsidRDefault="00914E26" w:rsidP="00414698">
            <w:pPr>
              <w:pStyle w:val="Tableheading"/>
              <w:rPr>
                <w:lang w:val="en-GB"/>
              </w:rPr>
            </w:pPr>
            <w:r w:rsidRPr="00F55AD7">
              <w:rPr>
                <w:lang w:val="en-GB"/>
              </w:rPr>
              <w:t>Date</w:t>
            </w:r>
          </w:p>
        </w:tc>
        <w:tc>
          <w:tcPr>
            <w:tcW w:w="6025" w:type="dxa"/>
          </w:tcPr>
          <w:p w14:paraId="2421BA54" w14:textId="7B2862AD" w:rsidR="00914E26" w:rsidRPr="00F55AD7" w:rsidRDefault="004B166C" w:rsidP="00414698">
            <w:pPr>
              <w:pStyle w:val="Tableheading"/>
              <w:rPr>
                <w:lang w:val="en-GB"/>
              </w:rPr>
            </w:pPr>
            <w:r>
              <w:rPr>
                <w:lang w:val="en-GB"/>
              </w:rPr>
              <w:t>Details</w:t>
            </w:r>
          </w:p>
        </w:tc>
        <w:tc>
          <w:tcPr>
            <w:tcW w:w="2552" w:type="dxa"/>
          </w:tcPr>
          <w:p w14:paraId="3CF5E06A" w14:textId="0C14E866" w:rsidR="00914E26" w:rsidRPr="00F55AD7" w:rsidRDefault="004B166C" w:rsidP="00414698">
            <w:pPr>
              <w:pStyle w:val="Tableheading"/>
              <w:rPr>
                <w:lang w:val="en-GB"/>
              </w:rPr>
            </w:pPr>
            <w:r>
              <w:rPr>
                <w:lang w:val="en-GB"/>
              </w:rPr>
              <w:t>Approval</w:t>
            </w:r>
          </w:p>
        </w:tc>
      </w:tr>
      <w:tr w:rsidR="005E4659" w:rsidRPr="00F55AD7" w14:paraId="0EBC92A3" w14:textId="77777777" w:rsidTr="004B166C">
        <w:trPr>
          <w:trHeight w:val="851"/>
        </w:trPr>
        <w:tc>
          <w:tcPr>
            <w:tcW w:w="1908" w:type="dxa"/>
            <w:vAlign w:val="center"/>
          </w:tcPr>
          <w:p w14:paraId="390534DA" w14:textId="1A58AAEE" w:rsidR="00914E26" w:rsidRPr="00F55AD7" w:rsidRDefault="004B166C" w:rsidP="00914E26">
            <w:pPr>
              <w:pStyle w:val="Tabletext"/>
            </w:pPr>
            <w:r>
              <w:t>December 2017</w:t>
            </w:r>
          </w:p>
        </w:tc>
        <w:tc>
          <w:tcPr>
            <w:tcW w:w="6025" w:type="dxa"/>
            <w:vAlign w:val="center"/>
          </w:tcPr>
          <w:p w14:paraId="17C97387" w14:textId="6428AFC7" w:rsidR="00914E26" w:rsidRPr="00F55AD7" w:rsidRDefault="004B166C" w:rsidP="00816C30">
            <w:pPr>
              <w:pStyle w:val="Tabletext"/>
            </w:pPr>
            <w:r>
              <w:t>1</w:t>
            </w:r>
            <w:r w:rsidRPr="004B166C">
              <w:rPr>
                <w:vertAlign w:val="superscript"/>
              </w:rPr>
              <w:t>st</w:t>
            </w:r>
            <w:r>
              <w:t xml:space="preserve"> issue</w:t>
            </w:r>
            <w:r w:rsidR="00816C30">
              <w:t xml:space="preserve"> of “VTS VHF VOICE COMMUNICATION”</w:t>
            </w:r>
          </w:p>
        </w:tc>
        <w:tc>
          <w:tcPr>
            <w:tcW w:w="2552" w:type="dxa"/>
            <w:vAlign w:val="center"/>
          </w:tcPr>
          <w:p w14:paraId="2661BDD6" w14:textId="4ECD6141" w:rsidR="00914E26" w:rsidRPr="00F55AD7" w:rsidRDefault="004B166C" w:rsidP="00914E26">
            <w:pPr>
              <w:pStyle w:val="Tabletext"/>
            </w:pPr>
            <w:r>
              <w:t>Council 65</w:t>
            </w:r>
          </w:p>
        </w:tc>
      </w:tr>
      <w:tr w:rsidR="005E4659" w:rsidRPr="00F55AD7" w14:paraId="30DE8F9F" w14:textId="77777777" w:rsidTr="004B166C">
        <w:trPr>
          <w:trHeight w:val="851"/>
        </w:trPr>
        <w:tc>
          <w:tcPr>
            <w:tcW w:w="1908" w:type="dxa"/>
            <w:vAlign w:val="center"/>
          </w:tcPr>
          <w:p w14:paraId="73522D29" w14:textId="335C7230" w:rsidR="00914E26" w:rsidRPr="00F55AD7" w:rsidRDefault="004B166C" w:rsidP="00914E26">
            <w:pPr>
              <w:pStyle w:val="Tabletext"/>
            </w:pPr>
            <w:r w:rsidRPr="004B166C">
              <w:rPr>
                <w:highlight w:val="yellow"/>
              </w:rPr>
              <w:t>June 2021</w:t>
            </w:r>
          </w:p>
        </w:tc>
        <w:tc>
          <w:tcPr>
            <w:tcW w:w="6025" w:type="dxa"/>
            <w:vAlign w:val="center"/>
          </w:tcPr>
          <w:p w14:paraId="329B75B5" w14:textId="4C4DD84B" w:rsidR="00914E26" w:rsidRPr="00F55AD7" w:rsidRDefault="004B166C" w:rsidP="00816C30">
            <w:pPr>
              <w:pStyle w:val="Tabletext"/>
            </w:pPr>
            <w:r>
              <w:t>Update of document and inclusion of VTS phraseology</w:t>
            </w:r>
            <w:r w:rsidR="00B7508D">
              <w:t>.</w:t>
            </w:r>
            <w:r w:rsidR="00816C30">
              <w:t xml:space="preserve"> Change of title to “VTS VOICE COMMUNICATIONS AND PHRASEOLOGY”</w:t>
            </w:r>
          </w:p>
        </w:tc>
        <w:tc>
          <w:tcPr>
            <w:tcW w:w="2552" w:type="dxa"/>
            <w:vAlign w:val="center"/>
          </w:tcPr>
          <w:p w14:paraId="10FF6551" w14:textId="2EB34A72" w:rsidR="00914E26" w:rsidRPr="00F55AD7" w:rsidRDefault="004B166C" w:rsidP="00914E26">
            <w:pPr>
              <w:pStyle w:val="Tabletext"/>
            </w:pPr>
            <w:r w:rsidRPr="004B166C">
              <w:rPr>
                <w:highlight w:val="yellow"/>
              </w:rPr>
              <w:t>Council 73</w:t>
            </w:r>
          </w:p>
        </w:tc>
      </w:tr>
      <w:tr w:rsidR="005E4659" w:rsidRPr="00F55AD7" w14:paraId="51C5DA4B" w14:textId="77777777" w:rsidTr="004B166C">
        <w:trPr>
          <w:trHeight w:val="851"/>
        </w:trPr>
        <w:tc>
          <w:tcPr>
            <w:tcW w:w="1908" w:type="dxa"/>
            <w:vAlign w:val="center"/>
          </w:tcPr>
          <w:p w14:paraId="65388D44" w14:textId="77777777" w:rsidR="00914E26" w:rsidRPr="00F55AD7" w:rsidRDefault="00914E26" w:rsidP="00914E26">
            <w:pPr>
              <w:pStyle w:val="Tabletext"/>
            </w:pPr>
          </w:p>
        </w:tc>
        <w:tc>
          <w:tcPr>
            <w:tcW w:w="6025" w:type="dxa"/>
            <w:vAlign w:val="center"/>
          </w:tcPr>
          <w:p w14:paraId="459066FC" w14:textId="77777777" w:rsidR="00914E26" w:rsidRPr="00F55AD7" w:rsidRDefault="00914E26" w:rsidP="00914E26">
            <w:pPr>
              <w:pStyle w:val="Tabletext"/>
            </w:pPr>
          </w:p>
        </w:tc>
        <w:tc>
          <w:tcPr>
            <w:tcW w:w="2552" w:type="dxa"/>
            <w:vAlign w:val="center"/>
          </w:tcPr>
          <w:p w14:paraId="4FCB9FFF" w14:textId="77777777" w:rsidR="00914E26" w:rsidRPr="00F55AD7" w:rsidRDefault="00914E26" w:rsidP="00914E26">
            <w:pPr>
              <w:pStyle w:val="Tabletext"/>
            </w:pPr>
          </w:p>
        </w:tc>
      </w:tr>
      <w:tr w:rsidR="005E4659" w:rsidRPr="00F55AD7" w14:paraId="725899F3" w14:textId="77777777" w:rsidTr="004B166C">
        <w:trPr>
          <w:trHeight w:val="851"/>
        </w:trPr>
        <w:tc>
          <w:tcPr>
            <w:tcW w:w="1908" w:type="dxa"/>
            <w:vAlign w:val="center"/>
          </w:tcPr>
          <w:p w14:paraId="2E54553A" w14:textId="77777777" w:rsidR="00914E26" w:rsidRPr="00F55AD7" w:rsidRDefault="00914E26" w:rsidP="00914E26">
            <w:pPr>
              <w:pStyle w:val="Tabletext"/>
            </w:pPr>
          </w:p>
        </w:tc>
        <w:tc>
          <w:tcPr>
            <w:tcW w:w="6025" w:type="dxa"/>
            <w:vAlign w:val="center"/>
          </w:tcPr>
          <w:p w14:paraId="74564DB6" w14:textId="77777777" w:rsidR="00914E26" w:rsidRPr="00F55AD7" w:rsidRDefault="00914E26" w:rsidP="00914E26">
            <w:pPr>
              <w:pStyle w:val="Tabletext"/>
            </w:pPr>
          </w:p>
        </w:tc>
        <w:tc>
          <w:tcPr>
            <w:tcW w:w="2552" w:type="dxa"/>
            <w:vAlign w:val="center"/>
          </w:tcPr>
          <w:p w14:paraId="2DF02F70" w14:textId="77777777" w:rsidR="00914E26" w:rsidRPr="00F55AD7" w:rsidRDefault="00914E26" w:rsidP="00914E26">
            <w:pPr>
              <w:pStyle w:val="Tabletext"/>
            </w:pPr>
          </w:p>
        </w:tc>
      </w:tr>
      <w:tr w:rsidR="005E4659" w:rsidRPr="00F55AD7" w14:paraId="1D810EE8" w14:textId="77777777" w:rsidTr="004B166C">
        <w:trPr>
          <w:trHeight w:val="851"/>
        </w:trPr>
        <w:tc>
          <w:tcPr>
            <w:tcW w:w="1908" w:type="dxa"/>
            <w:vAlign w:val="center"/>
          </w:tcPr>
          <w:p w14:paraId="4C16FD4E" w14:textId="77777777" w:rsidR="00914E26" w:rsidRPr="00F55AD7" w:rsidRDefault="00914E26" w:rsidP="00914E26">
            <w:pPr>
              <w:pStyle w:val="Tabletext"/>
            </w:pPr>
          </w:p>
        </w:tc>
        <w:tc>
          <w:tcPr>
            <w:tcW w:w="6025" w:type="dxa"/>
            <w:vAlign w:val="center"/>
          </w:tcPr>
          <w:p w14:paraId="29008742" w14:textId="77777777" w:rsidR="00914E26" w:rsidRPr="00F55AD7" w:rsidRDefault="00914E26" w:rsidP="00914E26">
            <w:pPr>
              <w:pStyle w:val="Tabletext"/>
            </w:pPr>
          </w:p>
        </w:tc>
        <w:tc>
          <w:tcPr>
            <w:tcW w:w="2552" w:type="dxa"/>
            <w:vAlign w:val="center"/>
          </w:tcPr>
          <w:p w14:paraId="1451B45D" w14:textId="77777777" w:rsidR="00914E26" w:rsidRPr="00F55AD7" w:rsidRDefault="00914E26" w:rsidP="00914E26">
            <w:pPr>
              <w:pStyle w:val="Tabletext"/>
            </w:pPr>
          </w:p>
        </w:tc>
      </w:tr>
      <w:tr w:rsidR="005E4659" w:rsidRPr="00F55AD7" w14:paraId="168FE0FC" w14:textId="77777777" w:rsidTr="004B166C">
        <w:trPr>
          <w:trHeight w:val="851"/>
        </w:trPr>
        <w:tc>
          <w:tcPr>
            <w:tcW w:w="1908" w:type="dxa"/>
            <w:vAlign w:val="center"/>
          </w:tcPr>
          <w:p w14:paraId="7B2599D1" w14:textId="77777777" w:rsidR="00914E26" w:rsidRPr="00F55AD7" w:rsidRDefault="00914E26" w:rsidP="00914E26">
            <w:pPr>
              <w:pStyle w:val="Tabletext"/>
            </w:pPr>
          </w:p>
        </w:tc>
        <w:tc>
          <w:tcPr>
            <w:tcW w:w="6025" w:type="dxa"/>
            <w:vAlign w:val="center"/>
          </w:tcPr>
          <w:p w14:paraId="6C8AE853" w14:textId="77777777" w:rsidR="00914E26" w:rsidRPr="00F55AD7" w:rsidRDefault="00914E26" w:rsidP="00914E26">
            <w:pPr>
              <w:pStyle w:val="Tabletext"/>
            </w:pPr>
          </w:p>
        </w:tc>
        <w:tc>
          <w:tcPr>
            <w:tcW w:w="2552" w:type="dxa"/>
            <w:vAlign w:val="center"/>
          </w:tcPr>
          <w:p w14:paraId="27FFACAB" w14:textId="77777777" w:rsidR="00914E26" w:rsidRPr="00F55AD7" w:rsidRDefault="00914E26" w:rsidP="00914E26">
            <w:pPr>
              <w:pStyle w:val="Tabletext"/>
            </w:pPr>
          </w:p>
        </w:tc>
      </w:tr>
      <w:tr w:rsidR="005E4659" w:rsidRPr="00F55AD7" w14:paraId="01A68738" w14:textId="77777777" w:rsidTr="004B166C">
        <w:trPr>
          <w:trHeight w:val="851"/>
        </w:trPr>
        <w:tc>
          <w:tcPr>
            <w:tcW w:w="1908" w:type="dxa"/>
            <w:vAlign w:val="center"/>
          </w:tcPr>
          <w:p w14:paraId="28B6D441" w14:textId="77777777" w:rsidR="00914E26" w:rsidRPr="00F55AD7" w:rsidRDefault="00914E26" w:rsidP="00914E26">
            <w:pPr>
              <w:pStyle w:val="Tabletext"/>
            </w:pPr>
          </w:p>
        </w:tc>
        <w:tc>
          <w:tcPr>
            <w:tcW w:w="6025" w:type="dxa"/>
            <w:vAlign w:val="center"/>
          </w:tcPr>
          <w:p w14:paraId="08F977A4" w14:textId="77777777" w:rsidR="00914E26" w:rsidRPr="00F55AD7" w:rsidRDefault="00914E26" w:rsidP="00914E26">
            <w:pPr>
              <w:pStyle w:val="Tabletext"/>
            </w:pPr>
          </w:p>
        </w:tc>
        <w:tc>
          <w:tcPr>
            <w:tcW w:w="2552" w:type="dxa"/>
            <w:vAlign w:val="center"/>
          </w:tcPr>
          <w:p w14:paraId="656F80A1" w14:textId="77777777" w:rsidR="00914E26" w:rsidRPr="00F55AD7" w:rsidRDefault="00914E26" w:rsidP="00914E26">
            <w:pPr>
              <w:pStyle w:val="Tabletext"/>
            </w:pPr>
          </w:p>
        </w:tc>
      </w:tr>
    </w:tbl>
    <w:p w14:paraId="6C9E23F1" w14:textId="77777777" w:rsidR="00914E26" w:rsidRPr="00F55AD7" w:rsidRDefault="00914E26" w:rsidP="00D74AE1"/>
    <w:p w14:paraId="09D5C207"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D3004CC" w14:textId="0DD7ADAB" w:rsidR="0038254B" w:rsidRDefault="004A4EC4">
      <w:pPr>
        <w:pStyle w:val="Innehll1"/>
        <w:rPr>
          <w:rFonts w:eastAsiaTheme="minorEastAsia"/>
          <w:b w:val="0"/>
          <w:color w:val="auto"/>
          <w:lang w:val="sv-SE" w:eastAsia="sv-SE"/>
        </w:rPr>
      </w:pPr>
      <w:r w:rsidRPr="00F55AD7">
        <w:rPr>
          <w:caps/>
        </w:rPr>
        <w:lastRenderedPageBreak/>
        <w:fldChar w:fldCharType="begin"/>
      </w:r>
      <w:r w:rsidRPr="00A81F36">
        <w:rPr>
          <w:caps/>
        </w:rPr>
        <w:instrText xml:space="preserve"> TOC \o "1-3" \t "Annex,4,Appendix,5" </w:instrText>
      </w:r>
      <w:r w:rsidRPr="00F55AD7">
        <w:rPr>
          <w:caps/>
        </w:rPr>
        <w:fldChar w:fldCharType="separate"/>
      </w:r>
      <w:r w:rsidR="0038254B" w:rsidRPr="00113AAF">
        <w:t>1.</w:t>
      </w:r>
      <w:r w:rsidR="0038254B">
        <w:rPr>
          <w:rFonts w:eastAsiaTheme="minorEastAsia"/>
          <w:b w:val="0"/>
          <w:color w:val="auto"/>
          <w:lang w:val="sv-SE" w:eastAsia="sv-SE"/>
        </w:rPr>
        <w:tab/>
      </w:r>
      <w:r w:rsidR="0038254B">
        <w:t>INTRODUCTION</w:t>
      </w:r>
      <w:r w:rsidR="0038254B">
        <w:tab/>
      </w:r>
      <w:r w:rsidR="0038254B">
        <w:fldChar w:fldCharType="begin"/>
      </w:r>
      <w:r w:rsidR="0038254B">
        <w:instrText xml:space="preserve"> PAGEREF _Toc67943012 \h </w:instrText>
      </w:r>
      <w:r w:rsidR="0038254B">
        <w:fldChar w:fldCharType="separate"/>
      </w:r>
      <w:r w:rsidR="0038254B">
        <w:t>5</w:t>
      </w:r>
      <w:r w:rsidR="0038254B">
        <w:fldChar w:fldCharType="end"/>
      </w:r>
    </w:p>
    <w:p w14:paraId="5634C1FA" w14:textId="4FE0ED9B" w:rsidR="0038254B" w:rsidRDefault="0038254B">
      <w:pPr>
        <w:pStyle w:val="Innehll1"/>
        <w:rPr>
          <w:rFonts w:eastAsiaTheme="minorEastAsia"/>
          <w:b w:val="0"/>
          <w:color w:val="auto"/>
          <w:lang w:val="sv-SE" w:eastAsia="sv-SE"/>
        </w:rPr>
      </w:pPr>
      <w:r w:rsidRPr="00113AAF">
        <w:t>2.</w:t>
      </w:r>
      <w:r>
        <w:rPr>
          <w:rFonts w:eastAsiaTheme="minorEastAsia"/>
          <w:b w:val="0"/>
          <w:color w:val="auto"/>
          <w:lang w:val="sv-SE" w:eastAsia="sv-SE"/>
        </w:rPr>
        <w:tab/>
      </w:r>
      <w:r>
        <w:t>DOCUMENT PURPOSE</w:t>
      </w:r>
      <w:r>
        <w:tab/>
      </w:r>
      <w:r>
        <w:fldChar w:fldCharType="begin"/>
      </w:r>
      <w:r>
        <w:instrText xml:space="preserve"> PAGEREF _Toc67943013 \h </w:instrText>
      </w:r>
      <w:r>
        <w:fldChar w:fldCharType="separate"/>
      </w:r>
      <w:r>
        <w:t>5</w:t>
      </w:r>
      <w:r>
        <w:fldChar w:fldCharType="end"/>
      </w:r>
    </w:p>
    <w:p w14:paraId="410272AE" w14:textId="3F8986B7" w:rsidR="0038254B" w:rsidRDefault="0038254B">
      <w:pPr>
        <w:pStyle w:val="Innehll1"/>
        <w:rPr>
          <w:rFonts w:eastAsiaTheme="minorEastAsia"/>
          <w:b w:val="0"/>
          <w:color w:val="auto"/>
          <w:lang w:val="sv-SE" w:eastAsia="sv-SE"/>
        </w:rPr>
      </w:pPr>
      <w:r w:rsidRPr="00113AAF">
        <w:t>3.</w:t>
      </w:r>
      <w:r>
        <w:rPr>
          <w:rFonts w:eastAsiaTheme="minorEastAsia"/>
          <w:b w:val="0"/>
          <w:color w:val="auto"/>
          <w:lang w:val="sv-SE" w:eastAsia="sv-SE"/>
        </w:rPr>
        <w:tab/>
      </w:r>
      <w:r>
        <w:t>DOCUMENT STRUCTURE</w:t>
      </w:r>
      <w:r>
        <w:tab/>
      </w:r>
      <w:r>
        <w:fldChar w:fldCharType="begin"/>
      </w:r>
      <w:r>
        <w:instrText xml:space="preserve"> PAGEREF _Toc67943014 \h </w:instrText>
      </w:r>
      <w:r>
        <w:fldChar w:fldCharType="separate"/>
      </w:r>
      <w:r>
        <w:t>6</w:t>
      </w:r>
      <w:r>
        <w:fldChar w:fldCharType="end"/>
      </w:r>
    </w:p>
    <w:p w14:paraId="15F65568" w14:textId="5AEB5FA1" w:rsidR="0038254B" w:rsidRPr="0038254B" w:rsidRDefault="0038254B">
      <w:pPr>
        <w:pStyle w:val="Innehll1"/>
        <w:rPr>
          <w:rFonts w:eastAsiaTheme="minorEastAsia"/>
          <w:b w:val="0"/>
          <w:color w:val="auto"/>
          <w:lang w:eastAsia="sv-SE"/>
        </w:rPr>
      </w:pPr>
      <w:r w:rsidRPr="00113AAF">
        <w:t>4.</w:t>
      </w:r>
      <w:r w:rsidRPr="0038254B">
        <w:rPr>
          <w:rFonts w:eastAsiaTheme="minorEastAsia"/>
          <w:b w:val="0"/>
          <w:color w:val="auto"/>
          <w:lang w:eastAsia="sv-SE"/>
        </w:rPr>
        <w:tab/>
      </w:r>
      <w:r>
        <w:t>PART A  GENERAL PRINCPLES OF VTS COMMUNICATIONS</w:t>
      </w:r>
      <w:r>
        <w:tab/>
      </w:r>
      <w:r>
        <w:fldChar w:fldCharType="begin"/>
      </w:r>
      <w:r>
        <w:instrText xml:space="preserve"> PAGEREF _Toc67943015 \h </w:instrText>
      </w:r>
      <w:r>
        <w:fldChar w:fldCharType="separate"/>
      </w:r>
      <w:r>
        <w:t>6</w:t>
      </w:r>
      <w:r>
        <w:fldChar w:fldCharType="end"/>
      </w:r>
    </w:p>
    <w:p w14:paraId="2637223E" w14:textId="7258E8A9" w:rsidR="0038254B" w:rsidRPr="0038254B" w:rsidRDefault="0038254B">
      <w:pPr>
        <w:pStyle w:val="Innehll2"/>
        <w:rPr>
          <w:rFonts w:eastAsiaTheme="minorEastAsia"/>
          <w:color w:val="auto"/>
          <w:lang w:eastAsia="sv-SE"/>
        </w:rPr>
      </w:pPr>
      <w:r w:rsidRPr="00113AAF">
        <w:t>4.1.</w:t>
      </w:r>
      <w:r w:rsidRPr="0038254B">
        <w:rPr>
          <w:rFonts w:eastAsiaTheme="minorEastAsia"/>
          <w:color w:val="auto"/>
          <w:lang w:eastAsia="sv-SE"/>
        </w:rPr>
        <w:tab/>
      </w:r>
      <w:r>
        <w:t>INTERNATIONAL / NATIONAL OBLIGATIONS</w:t>
      </w:r>
      <w:r>
        <w:tab/>
      </w:r>
      <w:r>
        <w:fldChar w:fldCharType="begin"/>
      </w:r>
      <w:r>
        <w:instrText xml:space="preserve"> PAGEREF _Toc67943016 \h </w:instrText>
      </w:r>
      <w:r>
        <w:fldChar w:fldCharType="separate"/>
      </w:r>
      <w:r>
        <w:t>6</w:t>
      </w:r>
      <w:r>
        <w:fldChar w:fldCharType="end"/>
      </w:r>
    </w:p>
    <w:p w14:paraId="2C29657D" w14:textId="5BF867BB" w:rsidR="0038254B" w:rsidRPr="0038254B" w:rsidRDefault="0038254B">
      <w:pPr>
        <w:pStyle w:val="Innehll2"/>
        <w:rPr>
          <w:rFonts w:eastAsiaTheme="minorEastAsia"/>
          <w:color w:val="auto"/>
          <w:lang w:eastAsia="sv-SE"/>
        </w:rPr>
      </w:pPr>
      <w:r w:rsidRPr="00113AAF">
        <w:t>4.2.</w:t>
      </w:r>
      <w:r w:rsidRPr="0038254B">
        <w:rPr>
          <w:rFonts w:eastAsiaTheme="minorEastAsia"/>
          <w:color w:val="auto"/>
          <w:lang w:eastAsia="sv-SE"/>
        </w:rPr>
        <w:tab/>
      </w:r>
      <w:r>
        <w:t>LANGUAGE</w:t>
      </w:r>
      <w:r>
        <w:tab/>
      </w:r>
      <w:r>
        <w:fldChar w:fldCharType="begin"/>
      </w:r>
      <w:r>
        <w:instrText xml:space="preserve"> PAGEREF _Toc67943017 \h </w:instrText>
      </w:r>
      <w:r>
        <w:fldChar w:fldCharType="separate"/>
      </w:r>
      <w:r>
        <w:t>6</w:t>
      </w:r>
      <w:r>
        <w:fldChar w:fldCharType="end"/>
      </w:r>
    </w:p>
    <w:p w14:paraId="4B273265" w14:textId="6972C1B1" w:rsidR="0038254B" w:rsidRPr="0038254B" w:rsidRDefault="0038254B">
      <w:pPr>
        <w:pStyle w:val="Innehll2"/>
        <w:rPr>
          <w:rFonts w:eastAsiaTheme="minorEastAsia"/>
          <w:color w:val="auto"/>
          <w:lang w:eastAsia="sv-SE"/>
        </w:rPr>
      </w:pPr>
      <w:r w:rsidRPr="00113AAF">
        <w:t>4.3.</w:t>
      </w:r>
      <w:r w:rsidRPr="0038254B">
        <w:rPr>
          <w:rFonts w:eastAsiaTheme="minorEastAsia"/>
          <w:color w:val="auto"/>
          <w:lang w:eastAsia="sv-SE"/>
        </w:rPr>
        <w:tab/>
      </w:r>
      <w:r>
        <w:t>CONSISTENCY</w:t>
      </w:r>
      <w:r>
        <w:tab/>
      </w:r>
      <w:r>
        <w:fldChar w:fldCharType="begin"/>
      </w:r>
      <w:r>
        <w:instrText xml:space="preserve"> PAGEREF _Toc67943018 \h </w:instrText>
      </w:r>
      <w:r>
        <w:fldChar w:fldCharType="separate"/>
      </w:r>
      <w:r>
        <w:t>6</w:t>
      </w:r>
      <w:r>
        <w:fldChar w:fldCharType="end"/>
      </w:r>
    </w:p>
    <w:p w14:paraId="39C51932" w14:textId="04905030" w:rsidR="0038254B" w:rsidRPr="0038254B" w:rsidRDefault="0038254B">
      <w:pPr>
        <w:pStyle w:val="Innehll2"/>
        <w:rPr>
          <w:rFonts w:eastAsiaTheme="minorEastAsia"/>
          <w:color w:val="auto"/>
          <w:lang w:eastAsia="sv-SE"/>
        </w:rPr>
      </w:pPr>
      <w:r w:rsidRPr="00113AAF">
        <w:t>4.4.</w:t>
      </w:r>
      <w:r w:rsidRPr="0038254B">
        <w:rPr>
          <w:rFonts w:eastAsiaTheme="minorEastAsia"/>
          <w:color w:val="auto"/>
          <w:lang w:eastAsia="sv-SE"/>
        </w:rPr>
        <w:tab/>
      </w:r>
      <w:r>
        <w:t>IMPORTANCE OF USING STANDARD PHRASEOLOGY</w:t>
      </w:r>
      <w:r>
        <w:tab/>
      </w:r>
      <w:r>
        <w:fldChar w:fldCharType="begin"/>
      </w:r>
      <w:r>
        <w:instrText xml:space="preserve"> PAGEREF _Toc67943019 \h </w:instrText>
      </w:r>
      <w:r>
        <w:fldChar w:fldCharType="separate"/>
      </w:r>
      <w:r>
        <w:t>6</w:t>
      </w:r>
      <w:r>
        <w:fldChar w:fldCharType="end"/>
      </w:r>
    </w:p>
    <w:p w14:paraId="59645819" w14:textId="721647F6" w:rsidR="0038254B" w:rsidRPr="0038254B" w:rsidRDefault="0038254B">
      <w:pPr>
        <w:pStyle w:val="Innehll2"/>
        <w:rPr>
          <w:rFonts w:eastAsiaTheme="minorEastAsia"/>
          <w:color w:val="auto"/>
          <w:lang w:eastAsia="sv-SE"/>
        </w:rPr>
      </w:pPr>
      <w:r w:rsidRPr="00113AAF">
        <w:t>4.5.</w:t>
      </w:r>
      <w:r w:rsidRPr="0038254B">
        <w:rPr>
          <w:rFonts w:eastAsiaTheme="minorEastAsia"/>
          <w:color w:val="auto"/>
          <w:lang w:eastAsia="sv-SE"/>
        </w:rPr>
        <w:tab/>
      </w:r>
      <w:r>
        <w:t>CULTURAL DIFFERENCES</w:t>
      </w:r>
      <w:r>
        <w:tab/>
      </w:r>
      <w:r>
        <w:fldChar w:fldCharType="begin"/>
      </w:r>
      <w:r>
        <w:instrText xml:space="preserve"> PAGEREF _Toc67943020 \h </w:instrText>
      </w:r>
      <w:r>
        <w:fldChar w:fldCharType="separate"/>
      </w:r>
      <w:r>
        <w:t>7</w:t>
      </w:r>
      <w:r>
        <w:fldChar w:fldCharType="end"/>
      </w:r>
    </w:p>
    <w:p w14:paraId="7994951D" w14:textId="26980F1E" w:rsidR="0038254B" w:rsidRPr="0038254B" w:rsidRDefault="0038254B">
      <w:pPr>
        <w:pStyle w:val="Innehll1"/>
        <w:rPr>
          <w:rFonts w:eastAsiaTheme="minorEastAsia"/>
          <w:b w:val="0"/>
          <w:color w:val="auto"/>
          <w:lang w:eastAsia="sv-SE"/>
        </w:rPr>
      </w:pPr>
      <w:r w:rsidRPr="00113AAF">
        <w:t>5.</w:t>
      </w:r>
      <w:r w:rsidRPr="0038254B">
        <w:rPr>
          <w:rFonts w:eastAsiaTheme="minorEastAsia"/>
          <w:b w:val="0"/>
          <w:color w:val="auto"/>
          <w:lang w:eastAsia="sv-SE"/>
        </w:rPr>
        <w:tab/>
      </w:r>
      <w:r>
        <w:t>PART B MESSAGE COMPILATION, DELIVERY AND INTERPRETATION</w:t>
      </w:r>
      <w:r>
        <w:tab/>
      </w:r>
      <w:r>
        <w:fldChar w:fldCharType="begin"/>
      </w:r>
      <w:r>
        <w:instrText xml:space="preserve"> PAGEREF _Toc67943021 \h </w:instrText>
      </w:r>
      <w:r>
        <w:fldChar w:fldCharType="separate"/>
      </w:r>
      <w:r>
        <w:t>8</w:t>
      </w:r>
      <w:r>
        <w:fldChar w:fldCharType="end"/>
      </w:r>
    </w:p>
    <w:p w14:paraId="5429782A" w14:textId="0F4FFCFD" w:rsidR="0038254B" w:rsidRPr="0038254B" w:rsidRDefault="0038254B">
      <w:pPr>
        <w:pStyle w:val="Innehll2"/>
        <w:rPr>
          <w:rFonts w:eastAsiaTheme="minorEastAsia"/>
          <w:color w:val="auto"/>
          <w:lang w:eastAsia="sv-SE"/>
        </w:rPr>
      </w:pPr>
      <w:r w:rsidRPr="00113AAF">
        <w:t>5.1.</w:t>
      </w:r>
      <w:r w:rsidRPr="0038254B">
        <w:rPr>
          <w:rFonts w:eastAsiaTheme="minorEastAsia"/>
          <w:color w:val="auto"/>
          <w:lang w:eastAsia="sv-SE"/>
        </w:rPr>
        <w:tab/>
      </w:r>
      <w:r>
        <w:t>COMPILING A MESSAGE</w:t>
      </w:r>
      <w:r>
        <w:tab/>
      </w:r>
      <w:r>
        <w:fldChar w:fldCharType="begin"/>
      </w:r>
      <w:r>
        <w:instrText xml:space="preserve"> PAGEREF _Toc67943022 \h </w:instrText>
      </w:r>
      <w:r>
        <w:fldChar w:fldCharType="separate"/>
      </w:r>
      <w:r>
        <w:t>8</w:t>
      </w:r>
      <w:r>
        <w:fldChar w:fldCharType="end"/>
      </w:r>
    </w:p>
    <w:p w14:paraId="55F3BC32" w14:textId="75807C28"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5.1.1.</w:t>
      </w:r>
      <w:r w:rsidRPr="0038254B">
        <w:rPr>
          <w:rFonts w:eastAsiaTheme="minorEastAsia"/>
          <w:noProof/>
          <w:sz w:val="22"/>
          <w:lang w:eastAsia="sv-SE"/>
        </w:rPr>
        <w:tab/>
      </w:r>
      <w:r>
        <w:rPr>
          <w:noProof/>
        </w:rPr>
        <w:t>MESSAGE STRUCTURE</w:t>
      </w:r>
      <w:r>
        <w:rPr>
          <w:noProof/>
        </w:rPr>
        <w:tab/>
      </w:r>
      <w:r>
        <w:rPr>
          <w:noProof/>
        </w:rPr>
        <w:fldChar w:fldCharType="begin"/>
      </w:r>
      <w:r>
        <w:rPr>
          <w:noProof/>
        </w:rPr>
        <w:instrText xml:space="preserve"> PAGEREF _Toc67943023 \h </w:instrText>
      </w:r>
      <w:r>
        <w:rPr>
          <w:noProof/>
        </w:rPr>
      </w:r>
      <w:r>
        <w:rPr>
          <w:noProof/>
        </w:rPr>
        <w:fldChar w:fldCharType="separate"/>
      </w:r>
      <w:r>
        <w:rPr>
          <w:noProof/>
        </w:rPr>
        <w:t>8</w:t>
      </w:r>
      <w:r>
        <w:rPr>
          <w:noProof/>
        </w:rPr>
        <w:fldChar w:fldCharType="end"/>
      </w:r>
    </w:p>
    <w:p w14:paraId="0287BB4F" w14:textId="1D5BB909"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5.1.2.</w:t>
      </w:r>
      <w:r w:rsidRPr="0038254B">
        <w:rPr>
          <w:rFonts w:eastAsiaTheme="minorEastAsia"/>
          <w:noProof/>
          <w:sz w:val="22"/>
          <w:lang w:eastAsia="sv-SE"/>
        </w:rPr>
        <w:tab/>
      </w:r>
      <w:r>
        <w:rPr>
          <w:noProof/>
        </w:rPr>
        <w:t>MESSAGE MARKERS</w:t>
      </w:r>
      <w:r>
        <w:rPr>
          <w:noProof/>
        </w:rPr>
        <w:tab/>
      </w:r>
      <w:r>
        <w:rPr>
          <w:noProof/>
        </w:rPr>
        <w:fldChar w:fldCharType="begin"/>
      </w:r>
      <w:r>
        <w:rPr>
          <w:noProof/>
        </w:rPr>
        <w:instrText xml:space="preserve"> PAGEREF _Toc67943024 \h </w:instrText>
      </w:r>
      <w:r>
        <w:rPr>
          <w:noProof/>
        </w:rPr>
      </w:r>
      <w:r>
        <w:rPr>
          <w:noProof/>
        </w:rPr>
        <w:fldChar w:fldCharType="separate"/>
      </w:r>
      <w:r>
        <w:rPr>
          <w:noProof/>
        </w:rPr>
        <w:t>9</w:t>
      </w:r>
      <w:r>
        <w:rPr>
          <w:noProof/>
        </w:rPr>
        <w:fldChar w:fldCharType="end"/>
      </w:r>
    </w:p>
    <w:p w14:paraId="2C2983D1" w14:textId="10410741"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5.1.3.</w:t>
      </w:r>
      <w:r w:rsidRPr="0038254B">
        <w:rPr>
          <w:rFonts w:eastAsiaTheme="minorEastAsia"/>
          <w:noProof/>
          <w:sz w:val="22"/>
          <w:lang w:eastAsia="sv-SE"/>
        </w:rPr>
        <w:tab/>
      </w:r>
      <w:r>
        <w:rPr>
          <w:noProof/>
        </w:rPr>
        <w:t>PHONETIC ALPHABET</w:t>
      </w:r>
      <w:r>
        <w:rPr>
          <w:noProof/>
        </w:rPr>
        <w:tab/>
      </w:r>
      <w:r>
        <w:rPr>
          <w:noProof/>
        </w:rPr>
        <w:fldChar w:fldCharType="begin"/>
      </w:r>
      <w:r>
        <w:rPr>
          <w:noProof/>
        </w:rPr>
        <w:instrText xml:space="preserve"> PAGEREF _Toc67943025 \h </w:instrText>
      </w:r>
      <w:r>
        <w:rPr>
          <w:noProof/>
        </w:rPr>
      </w:r>
      <w:r>
        <w:rPr>
          <w:noProof/>
        </w:rPr>
        <w:fldChar w:fldCharType="separate"/>
      </w:r>
      <w:r>
        <w:rPr>
          <w:noProof/>
        </w:rPr>
        <w:t>11</w:t>
      </w:r>
      <w:r>
        <w:rPr>
          <w:noProof/>
        </w:rPr>
        <w:fldChar w:fldCharType="end"/>
      </w:r>
    </w:p>
    <w:p w14:paraId="4FB2B2A8" w14:textId="5F28CAE9"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5.1.4.</w:t>
      </w:r>
      <w:r w:rsidRPr="0038254B">
        <w:rPr>
          <w:rFonts w:eastAsiaTheme="minorEastAsia"/>
          <w:noProof/>
          <w:sz w:val="22"/>
          <w:lang w:eastAsia="sv-SE"/>
        </w:rPr>
        <w:tab/>
      </w:r>
      <w:r>
        <w:rPr>
          <w:noProof/>
        </w:rPr>
        <w:t>PHONETIC NUMBERS [NUMERALS]</w:t>
      </w:r>
      <w:r>
        <w:rPr>
          <w:noProof/>
        </w:rPr>
        <w:tab/>
      </w:r>
      <w:r>
        <w:rPr>
          <w:noProof/>
        </w:rPr>
        <w:fldChar w:fldCharType="begin"/>
      </w:r>
      <w:r>
        <w:rPr>
          <w:noProof/>
        </w:rPr>
        <w:instrText xml:space="preserve"> PAGEREF _Toc67943026 \h </w:instrText>
      </w:r>
      <w:r>
        <w:rPr>
          <w:noProof/>
        </w:rPr>
      </w:r>
      <w:r>
        <w:rPr>
          <w:noProof/>
        </w:rPr>
        <w:fldChar w:fldCharType="separate"/>
      </w:r>
      <w:r>
        <w:rPr>
          <w:noProof/>
        </w:rPr>
        <w:t>11</w:t>
      </w:r>
      <w:r>
        <w:rPr>
          <w:noProof/>
        </w:rPr>
        <w:fldChar w:fldCharType="end"/>
      </w:r>
    </w:p>
    <w:p w14:paraId="157CBDB0" w14:textId="71216C1D"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5.1.5.</w:t>
      </w:r>
      <w:r w:rsidRPr="0038254B">
        <w:rPr>
          <w:rFonts w:eastAsiaTheme="minorEastAsia"/>
          <w:noProof/>
          <w:sz w:val="22"/>
          <w:lang w:eastAsia="sv-SE"/>
        </w:rPr>
        <w:tab/>
      </w:r>
      <w:r>
        <w:rPr>
          <w:noProof/>
        </w:rPr>
        <w:t>POSITIONS</w:t>
      </w:r>
      <w:r>
        <w:rPr>
          <w:noProof/>
        </w:rPr>
        <w:tab/>
      </w:r>
      <w:r>
        <w:rPr>
          <w:noProof/>
        </w:rPr>
        <w:fldChar w:fldCharType="begin"/>
      </w:r>
      <w:r>
        <w:rPr>
          <w:noProof/>
        </w:rPr>
        <w:instrText xml:space="preserve"> PAGEREF _Toc67943027 \h </w:instrText>
      </w:r>
      <w:r>
        <w:rPr>
          <w:noProof/>
        </w:rPr>
      </w:r>
      <w:r>
        <w:rPr>
          <w:noProof/>
        </w:rPr>
        <w:fldChar w:fldCharType="separate"/>
      </w:r>
      <w:r>
        <w:rPr>
          <w:noProof/>
        </w:rPr>
        <w:t>12</w:t>
      </w:r>
      <w:r>
        <w:rPr>
          <w:noProof/>
        </w:rPr>
        <w:fldChar w:fldCharType="end"/>
      </w:r>
    </w:p>
    <w:p w14:paraId="6D85B691" w14:textId="0FC3BC97"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5.1.6.</w:t>
      </w:r>
      <w:r w:rsidRPr="0038254B">
        <w:rPr>
          <w:rFonts w:eastAsiaTheme="minorEastAsia"/>
          <w:noProof/>
          <w:sz w:val="22"/>
          <w:lang w:eastAsia="sv-SE"/>
        </w:rPr>
        <w:tab/>
      </w:r>
      <w:r>
        <w:rPr>
          <w:noProof/>
        </w:rPr>
        <w:t>BEARINGS</w:t>
      </w:r>
      <w:r>
        <w:rPr>
          <w:noProof/>
        </w:rPr>
        <w:tab/>
      </w:r>
      <w:r>
        <w:rPr>
          <w:noProof/>
        </w:rPr>
        <w:fldChar w:fldCharType="begin"/>
      </w:r>
      <w:r>
        <w:rPr>
          <w:noProof/>
        </w:rPr>
        <w:instrText xml:space="preserve"> PAGEREF _Toc67943028 \h </w:instrText>
      </w:r>
      <w:r>
        <w:rPr>
          <w:noProof/>
        </w:rPr>
      </w:r>
      <w:r>
        <w:rPr>
          <w:noProof/>
        </w:rPr>
        <w:fldChar w:fldCharType="separate"/>
      </w:r>
      <w:r>
        <w:rPr>
          <w:noProof/>
        </w:rPr>
        <w:t>12</w:t>
      </w:r>
      <w:r>
        <w:rPr>
          <w:noProof/>
        </w:rPr>
        <w:fldChar w:fldCharType="end"/>
      </w:r>
    </w:p>
    <w:p w14:paraId="3DB9CA44" w14:textId="0799C337"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5.1.7.</w:t>
      </w:r>
      <w:r w:rsidRPr="0038254B">
        <w:rPr>
          <w:rFonts w:eastAsiaTheme="minorEastAsia"/>
          <w:noProof/>
          <w:sz w:val="22"/>
          <w:lang w:eastAsia="sv-SE"/>
        </w:rPr>
        <w:tab/>
      </w:r>
      <w:r>
        <w:rPr>
          <w:noProof/>
        </w:rPr>
        <w:t>COURSE</w:t>
      </w:r>
      <w:r>
        <w:rPr>
          <w:noProof/>
        </w:rPr>
        <w:tab/>
      </w:r>
      <w:r>
        <w:rPr>
          <w:noProof/>
        </w:rPr>
        <w:fldChar w:fldCharType="begin"/>
      </w:r>
      <w:r>
        <w:rPr>
          <w:noProof/>
        </w:rPr>
        <w:instrText xml:space="preserve"> PAGEREF _Toc67943029 \h </w:instrText>
      </w:r>
      <w:r>
        <w:rPr>
          <w:noProof/>
        </w:rPr>
      </w:r>
      <w:r>
        <w:rPr>
          <w:noProof/>
        </w:rPr>
        <w:fldChar w:fldCharType="separate"/>
      </w:r>
      <w:r>
        <w:rPr>
          <w:noProof/>
        </w:rPr>
        <w:t>12</w:t>
      </w:r>
      <w:r>
        <w:rPr>
          <w:noProof/>
        </w:rPr>
        <w:fldChar w:fldCharType="end"/>
      </w:r>
    </w:p>
    <w:p w14:paraId="1B917AA2" w14:textId="66FD49A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5.1.8.</w:t>
      </w:r>
      <w:r w:rsidRPr="0038254B">
        <w:rPr>
          <w:rFonts w:eastAsiaTheme="minorEastAsia"/>
          <w:noProof/>
          <w:sz w:val="22"/>
          <w:lang w:eastAsia="sv-SE"/>
        </w:rPr>
        <w:tab/>
      </w:r>
      <w:r>
        <w:rPr>
          <w:noProof/>
        </w:rPr>
        <w:t>DISTANCES</w:t>
      </w:r>
      <w:r>
        <w:rPr>
          <w:noProof/>
        </w:rPr>
        <w:tab/>
      </w:r>
      <w:r>
        <w:rPr>
          <w:noProof/>
        </w:rPr>
        <w:fldChar w:fldCharType="begin"/>
      </w:r>
      <w:r>
        <w:rPr>
          <w:noProof/>
        </w:rPr>
        <w:instrText xml:space="preserve"> PAGEREF _Toc67943030 \h </w:instrText>
      </w:r>
      <w:r>
        <w:rPr>
          <w:noProof/>
        </w:rPr>
      </w:r>
      <w:r>
        <w:rPr>
          <w:noProof/>
        </w:rPr>
        <w:fldChar w:fldCharType="separate"/>
      </w:r>
      <w:r>
        <w:rPr>
          <w:noProof/>
        </w:rPr>
        <w:t>12</w:t>
      </w:r>
      <w:r>
        <w:rPr>
          <w:noProof/>
        </w:rPr>
        <w:fldChar w:fldCharType="end"/>
      </w:r>
    </w:p>
    <w:p w14:paraId="371A49DB" w14:textId="185F847F"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5.1.9.</w:t>
      </w:r>
      <w:r w:rsidRPr="0038254B">
        <w:rPr>
          <w:rFonts w:eastAsiaTheme="minorEastAsia"/>
          <w:noProof/>
          <w:sz w:val="22"/>
          <w:lang w:eastAsia="sv-SE"/>
        </w:rPr>
        <w:tab/>
      </w:r>
      <w:r>
        <w:rPr>
          <w:noProof/>
        </w:rPr>
        <w:t>SPEED</w:t>
      </w:r>
      <w:r>
        <w:rPr>
          <w:noProof/>
        </w:rPr>
        <w:tab/>
      </w:r>
      <w:r>
        <w:rPr>
          <w:noProof/>
        </w:rPr>
        <w:fldChar w:fldCharType="begin"/>
      </w:r>
      <w:r>
        <w:rPr>
          <w:noProof/>
        </w:rPr>
        <w:instrText xml:space="preserve"> PAGEREF _Toc67943031 \h </w:instrText>
      </w:r>
      <w:r>
        <w:rPr>
          <w:noProof/>
        </w:rPr>
      </w:r>
      <w:r>
        <w:rPr>
          <w:noProof/>
        </w:rPr>
        <w:fldChar w:fldCharType="separate"/>
      </w:r>
      <w:r>
        <w:rPr>
          <w:noProof/>
        </w:rPr>
        <w:t>12</w:t>
      </w:r>
      <w:r>
        <w:rPr>
          <w:noProof/>
        </w:rPr>
        <w:fldChar w:fldCharType="end"/>
      </w:r>
    </w:p>
    <w:p w14:paraId="06902876" w14:textId="0457587D" w:rsidR="0038254B" w:rsidRPr="0038254B" w:rsidRDefault="0038254B" w:rsidP="0038254B">
      <w:pPr>
        <w:pStyle w:val="Innehll3"/>
        <w:tabs>
          <w:tab w:val="left" w:pos="1134"/>
          <w:tab w:val="right" w:leader="dot" w:pos="10195"/>
        </w:tabs>
        <w:rPr>
          <w:rFonts w:eastAsiaTheme="minorEastAsia"/>
          <w:noProof/>
          <w:sz w:val="22"/>
          <w:lang w:eastAsia="sv-SE"/>
        </w:rPr>
      </w:pPr>
      <w:r w:rsidRPr="00113AAF">
        <w:rPr>
          <w:noProof/>
        </w:rPr>
        <w:t>5.1.10.</w:t>
      </w:r>
      <w:r w:rsidRPr="0038254B">
        <w:rPr>
          <w:rFonts w:eastAsiaTheme="minorEastAsia"/>
          <w:noProof/>
          <w:sz w:val="22"/>
          <w:lang w:eastAsia="sv-SE"/>
        </w:rPr>
        <w:tab/>
      </w:r>
      <w:r>
        <w:rPr>
          <w:noProof/>
        </w:rPr>
        <w:t>TIME</w:t>
      </w:r>
      <w:r>
        <w:rPr>
          <w:noProof/>
        </w:rPr>
        <w:tab/>
      </w:r>
      <w:r>
        <w:rPr>
          <w:noProof/>
        </w:rPr>
        <w:fldChar w:fldCharType="begin"/>
      </w:r>
      <w:r>
        <w:rPr>
          <w:noProof/>
        </w:rPr>
        <w:instrText xml:space="preserve"> PAGEREF _Toc67943032 \h </w:instrText>
      </w:r>
      <w:r>
        <w:rPr>
          <w:noProof/>
        </w:rPr>
      </w:r>
      <w:r>
        <w:rPr>
          <w:noProof/>
        </w:rPr>
        <w:fldChar w:fldCharType="separate"/>
      </w:r>
      <w:r>
        <w:rPr>
          <w:noProof/>
        </w:rPr>
        <w:t>13</w:t>
      </w:r>
      <w:r>
        <w:rPr>
          <w:noProof/>
        </w:rPr>
        <w:fldChar w:fldCharType="end"/>
      </w:r>
    </w:p>
    <w:p w14:paraId="636CD86F" w14:textId="3ED5A312" w:rsidR="0038254B" w:rsidRPr="0038254B" w:rsidRDefault="0038254B">
      <w:pPr>
        <w:pStyle w:val="Innehll3"/>
        <w:tabs>
          <w:tab w:val="left" w:pos="1843"/>
          <w:tab w:val="right" w:leader="dot" w:pos="10195"/>
        </w:tabs>
        <w:rPr>
          <w:rFonts w:eastAsiaTheme="minorEastAsia"/>
          <w:noProof/>
          <w:sz w:val="22"/>
          <w:lang w:eastAsia="sv-SE"/>
        </w:rPr>
      </w:pPr>
      <w:r w:rsidRPr="00113AAF">
        <w:rPr>
          <w:noProof/>
        </w:rPr>
        <w:t>5.1.11.</w:t>
      </w:r>
      <w:r w:rsidRPr="0038254B">
        <w:rPr>
          <w:rFonts w:eastAsiaTheme="minorEastAsia"/>
          <w:noProof/>
          <w:sz w:val="22"/>
          <w:lang w:eastAsia="sv-SE"/>
        </w:rPr>
        <w:tab/>
      </w:r>
      <w:r>
        <w:rPr>
          <w:noProof/>
        </w:rPr>
        <w:t>GEOGRAPHICAL NAMES</w:t>
      </w:r>
      <w:r>
        <w:rPr>
          <w:noProof/>
        </w:rPr>
        <w:tab/>
      </w:r>
      <w:r>
        <w:rPr>
          <w:noProof/>
        </w:rPr>
        <w:fldChar w:fldCharType="begin"/>
      </w:r>
      <w:r>
        <w:rPr>
          <w:noProof/>
        </w:rPr>
        <w:instrText xml:space="preserve"> PAGEREF _Toc67943033 \h </w:instrText>
      </w:r>
      <w:r>
        <w:rPr>
          <w:noProof/>
        </w:rPr>
      </w:r>
      <w:r>
        <w:rPr>
          <w:noProof/>
        </w:rPr>
        <w:fldChar w:fldCharType="separate"/>
      </w:r>
      <w:r>
        <w:rPr>
          <w:noProof/>
        </w:rPr>
        <w:t>13</w:t>
      </w:r>
      <w:r>
        <w:rPr>
          <w:noProof/>
        </w:rPr>
        <w:fldChar w:fldCharType="end"/>
      </w:r>
    </w:p>
    <w:p w14:paraId="61B8028C" w14:textId="4320C021" w:rsidR="0038254B" w:rsidRPr="0038254B" w:rsidRDefault="0038254B">
      <w:pPr>
        <w:pStyle w:val="Innehll3"/>
        <w:tabs>
          <w:tab w:val="left" w:pos="1843"/>
          <w:tab w:val="right" w:leader="dot" w:pos="10195"/>
        </w:tabs>
        <w:rPr>
          <w:rFonts w:eastAsiaTheme="minorEastAsia"/>
          <w:noProof/>
          <w:sz w:val="22"/>
          <w:lang w:eastAsia="sv-SE"/>
        </w:rPr>
      </w:pPr>
      <w:r w:rsidRPr="00113AAF">
        <w:rPr>
          <w:noProof/>
        </w:rPr>
        <w:t>5.1.12.</w:t>
      </w:r>
      <w:r w:rsidRPr="0038254B">
        <w:rPr>
          <w:rFonts w:eastAsiaTheme="minorEastAsia"/>
          <w:noProof/>
          <w:sz w:val="22"/>
          <w:lang w:eastAsia="sv-SE"/>
        </w:rPr>
        <w:tab/>
      </w:r>
      <w:r>
        <w:rPr>
          <w:noProof/>
        </w:rPr>
        <w:t>ABBREVIATIONS</w:t>
      </w:r>
      <w:r>
        <w:rPr>
          <w:noProof/>
        </w:rPr>
        <w:tab/>
      </w:r>
      <w:r>
        <w:rPr>
          <w:noProof/>
        </w:rPr>
        <w:fldChar w:fldCharType="begin"/>
      </w:r>
      <w:r>
        <w:rPr>
          <w:noProof/>
        </w:rPr>
        <w:instrText xml:space="preserve"> PAGEREF _Toc67943034 \h </w:instrText>
      </w:r>
      <w:r>
        <w:rPr>
          <w:noProof/>
        </w:rPr>
      </w:r>
      <w:r>
        <w:rPr>
          <w:noProof/>
        </w:rPr>
        <w:fldChar w:fldCharType="separate"/>
      </w:r>
      <w:r>
        <w:rPr>
          <w:noProof/>
        </w:rPr>
        <w:t>13</w:t>
      </w:r>
      <w:r>
        <w:rPr>
          <w:noProof/>
        </w:rPr>
        <w:fldChar w:fldCharType="end"/>
      </w:r>
    </w:p>
    <w:p w14:paraId="6B46A819" w14:textId="07654564" w:rsidR="0038254B" w:rsidRPr="0038254B" w:rsidRDefault="0038254B">
      <w:pPr>
        <w:pStyle w:val="Innehll2"/>
        <w:rPr>
          <w:rFonts w:eastAsiaTheme="minorEastAsia"/>
          <w:color w:val="auto"/>
          <w:lang w:eastAsia="sv-SE"/>
        </w:rPr>
      </w:pPr>
      <w:r w:rsidRPr="00113AAF">
        <w:t>5.2.</w:t>
      </w:r>
      <w:r w:rsidRPr="0038254B">
        <w:rPr>
          <w:rFonts w:eastAsiaTheme="minorEastAsia"/>
          <w:color w:val="auto"/>
          <w:lang w:eastAsia="sv-SE"/>
        </w:rPr>
        <w:tab/>
      </w:r>
      <w:r>
        <w:t>DELIVERING A MESSAGE</w:t>
      </w:r>
      <w:r>
        <w:tab/>
      </w:r>
      <w:r>
        <w:fldChar w:fldCharType="begin"/>
      </w:r>
      <w:r>
        <w:instrText xml:space="preserve"> PAGEREF _Toc67943035 \h </w:instrText>
      </w:r>
      <w:r>
        <w:fldChar w:fldCharType="separate"/>
      </w:r>
      <w:r>
        <w:t>13</w:t>
      </w:r>
      <w:r>
        <w:fldChar w:fldCharType="end"/>
      </w:r>
    </w:p>
    <w:p w14:paraId="10ABAEDC" w14:textId="5BA0C6E3"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5.2.1.</w:t>
      </w:r>
      <w:r w:rsidRPr="0038254B">
        <w:rPr>
          <w:rFonts w:eastAsiaTheme="minorEastAsia"/>
          <w:noProof/>
          <w:sz w:val="22"/>
          <w:lang w:eastAsia="sv-SE"/>
        </w:rPr>
        <w:tab/>
      </w:r>
      <w:r>
        <w:rPr>
          <w:noProof/>
        </w:rPr>
        <w:t>PREPARATION WHEN USING VHF</w:t>
      </w:r>
      <w:r>
        <w:rPr>
          <w:noProof/>
        </w:rPr>
        <w:tab/>
      </w:r>
      <w:r>
        <w:rPr>
          <w:noProof/>
        </w:rPr>
        <w:fldChar w:fldCharType="begin"/>
      </w:r>
      <w:r>
        <w:rPr>
          <w:noProof/>
        </w:rPr>
        <w:instrText xml:space="preserve"> PAGEREF _Toc67943036 \h </w:instrText>
      </w:r>
      <w:r>
        <w:rPr>
          <w:noProof/>
        </w:rPr>
      </w:r>
      <w:r>
        <w:rPr>
          <w:noProof/>
        </w:rPr>
        <w:fldChar w:fldCharType="separate"/>
      </w:r>
      <w:r>
        <w:rPr>
          <w:noProof/>
        </w:rPr>
        <w:t>13</w:t>
      </w:r>
      <w:r>
        <w:rPr>
          <w:noProof/>
        </w:rPr>
        <w:fldChar w:fldCharType="end"/>
      </w:r>
    </w:p>
    <w:p w14:paraId="255FF76E" w14:textId="4FBF726A"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5.2.2.</w:t>
      </w:r>
      <w:r w:rsidRPr="0038254B">
        <w:rPr>
          <w:rFonts w:eastAsiaTheme="minorEastAsia"/>
          <w:noProof/>
          <w:sz w:val="22"/>
          <w:lang w:eastAsia="sv-SE"/>
        </w:rPr>
        <w:tab/>
      </w:r>
      <w:r>
        <w:rPr>
          <w:noProof/>
        </w:rPr>
        <w:t>TONE AND VOLUME</w:t>
      </w:r>
      <w:r>
        <w:rPr>
          <w:noProof/>
        </w:rPr>
        <w:tab/>
      </w:r>
      <w:r>
        <w:rPr>
          <w:noProof/>
        </w:rPr>
        <w:fldChar w:fldCharType="begin"/>
      </w:r>
      <w:r>
        <w:rPr>
          <w:noProof/>
        </w:rPr>
        <w:instrText xml:space="preserve"> PAGEREF _Toc67943037 \h </w:instrText>
      </w:r>
      <w:r>
        <w:rPr>
          <w:noProof/>
        </w:rPr>
      </w:r>
      <w:r>
        <w:rPr>
          <w:noProof/>
        </w:rPr>
        <w:fldChar w:fldCharType="separate"/>
      </w:r>
      <w:r>
        <w:rPr>
          <w:noProof/>
        </w:rPr>
        <w:t>13</w:t>
      </w:r>
      <w:r>
        <w:rPr>
          <w:noProof/>
        </w:rPr>
        <w:fldChar w:fldCharType="end"/>
      </w:r>
    </w:p>
    <w:p w14:paraId="6DA3F1B4" w14:textId="0291A030"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5.2.3.</w:t>
      </w:r>
      <w:r w:rsidRPr="0038254B">
        <w:rPr>
          <w:rFonts w:eastAsiaTheme="minorEastAsia"/>
          <w:noProof/>
          <w:sz w:val="22"/>
          <w:lang w:eastAsia="sv-SE"/>
        </w:rPr>
        <w:tab/>
      </w:r>
      <w:r>
        <w:rPr>
          <w:noProof/>
        </w:rPr>
        <w:t>EMPHASIS ON KEYWORDS</w:t>
      </w:r>
      <w:r>
        <w:rPr>
          <w:noProof/>
        </w:rPr>
        <w:tab/>
      </w:r>
      <w:r>
        <w:rPr>
          <w:noProof/>
        </w:rPr>
        <w:fldChar w:fldCharType="begin"/>
      </w:r>
      <w:r>
        <w:rPr>
          <w:noProof/>
        </w:rPr>
        <w:instrText xml:space="preserve"> PAGEREF _Toc67943038 \h </w:instrText>
      </w:r>
      <w:r>
        <w:rPr>
          <w:noProof/>
        </w:rPr>
      </w:r>
      <w:r>
        <w:rPr>
          <w:noProof/>
        </w:rPr>
        <w:fldChar w:fldCharType="separate"/>
      </w:r>
      <w:r>
        <w:rPr>
          <w:noProof/>
        </w:rPr>
        <w:t>13</w:t>
      </w:r>
      <w:r>
        <w:rPr>
          <w:noProof/>
        </w:rPr>
        <w:fldChar w:fldCharType="end"/>
      </w:r>
    </w:p>
    <w:p w14:paraId="457C6FD1" w14:textId="4D40B02D"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5.2.4.</w:t>
      </w:r>
      <w:r w:rsidRPr="0038254B">
        <w:rPr>
          <w:rFonts w:eastAsiaTheme="minorEastAsia"/>
          <w:noProof/>
          <w:sz w:val="22"/>
          <w:lang w:eastAsia="sv-SE"/>
        </w:rPr>
        <w:tab/>
      </w:r>
      <w:r>
        <w:rPr>
          <w:noProof/>
        </w:rPr>
        <w:t>SPEECH RATE</w:t>
      </w:r>
      <w:r>
        <w:rPr>
          <w:noProof/>
        </w:rPr>
        <w:tab/>
      </w:r>
      <w:r>
        <w:rPr>
          <w:noProof/>
        </w:rPr>
        <w:fldChar w:fldCharType="begin"/>
      </w:r>
      <w:r>
        <w:rPr>
          <w:noProof/>
        </w:rPr>
        <w:instrText xml:space="preserve"> PAGEREF _Toc67943039 \h </w:instrText>
      </w:r>
      <w:r>
        <w:rPr>
          <w:noProof/>
        </w:rPr>
      </w:r>
      <w:r>
        <w:rPr>
          <w:noProof/>
        </w:rPr>
        <w:fldChar w:fldCharType="separate"/>
      </w:r>
      <w:r>
        <w:rPr>
          <w:noProof/>
        </w:rPr>
        <w:t>13</w:t>
      </w:r>
      <w:r>
        <w:rPr>
          <w:noProof/>
        </w:rPr>
        <w:fldChar w:fldCharType="end"/>
      </w:r>
    </w:p>
    <w:p w14:paraId="51DA6E48" w14:textId="2CBB79A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5.2.5.</w:t>
      </w:r>
      <w:r w:rsidRPr="0038254B">
        <w:rPr>
          <w:rFonts w:eastAsiaTheme="minorEastAsia"/>
          <w:noProof/>
          <w:sz w:val="22"/>
          <w:lang w:eastAsia="sv-SE"/>
        </w:rPr>
        <w:tab/>
      </w:r>
      <w:r>
        <w:rPr>
          <w:noProof/>
        </w:rPr>
        <w:t>WORD GROUPING AND PAUSING</w:t>
      </w:r>
      <w:r>
        <w:rPr>
          <w:noProof/>
        </w:rPr>
        <w:tab/>
      </w:r>
      <w:r>
        <w:rPr>
          <w:noProof/>
        </w:rPr>
        <w:fldChar w:fldCharType="begin"/>
      </w:r>
      <w:r>
        <w:rPr>
          <w:noProof/>
        </w:rPr>
        <w:instrText xml:space="preserve"> PAGEREF _Toc67943040 \h </w:instrText>
      </w:r>
      <w:r>
        <w:rPr>
          <w:noProof/>
        </w:rPr>
      </w:r>
      <w:r>
        <w:rPr>
          <w:noProof/>
        </w:rPr>
        <w:fldChar w:fldCharType="separate"/>
      </w:r>
      <w:r>
        <w:rPr>
          <w:noProof/>
        </w:rPr>
        <w:t>14</w:t>
      </w:r>
      <w:r>
        <w:rPr>
          <w:noProof/>
        </w:rPr>
        <w:fldChar w:fldCharType="end"/>
      </w:r>
    </w:p>
    <w:p w14:paraId="43C59354" w14:textId="6A4F8041"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5.2.6.</w:t>
      </w:r>
      <w:r w:rsidRPr="0038254B">
        <w:rPr>
          <w:rFonts w:eastAsiaTheme="minorEastAsia"/>
          <w:noProof/>
          <w:sz w:val="22"/>
          <w:lang w:eastAsia="sv-SE"/>
        </w:rPr>
        <w:tab/>
      </w:r>
      <w:r>
        <w:rPr>
          <w:noProof/>
        </w:rPr>
        <w:t>QUESTIONING TECHNIQUES</w:t>
      </w:r>
      <w:r>
        <w:rPr>
          <w:noProof/>
        </w:rPr>
        <w:tab/>
      </w:r>
      <w:r>
        <w:rPr>
          <w:noProof/>
        </w:rPr>
        <w:fldChar w:fldCharType="begin"/>
      </w:r>
      <w:r>
        <w:rPr>
          <w:noProof/>
        </w:rPr>
        <w:instrText xml:space="preserve"> PAGEREF _Toc67943041 \h </w:instrText>
      </w:r>
      <w:r>
        <w:rPr>
          <w:noProof/>
        </w:rPr>
      </w:r>
      <w:r>
        <w:rPr>
          <w:noProof/>
        </w:rPr>
        <w:fldChar w:fldCharType="separate"/>
      </w:r>
      <w:r>
        <w:rPr>
          <w:noProof/>
        </w:rPr>
        <w:t>14</w:t>
      </w:r>
      <w:r>
        <w:rPr>
          <w:noProof/>
        </w:rPr>
        <w:fldChar w:fldCharType="end"/>
      </w:r>
    </w:p>
    <w:p w14:paraId="0DB1C8D2" w14:textId="5E5335A2"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5.2.7.</w:t>
      </w:r>
      <w:r w:rsidRPr="0038254B">
        <w:rPr>
          <w:rFonts w:eastAsiaTheme="minorEastAsia"/>
          <w:noProof/>
          <w:sz w:val="22"/>
          <w:lang w:eastAsia="sv-SE"/>
        </w:rPr>
        <w:tab/>
      </w:r>
      <w:r>
        <w:rPr>
          <w:noProof/>
        </w:rPr>
        <w:t>AMBIGUOUS TERMINOLOGY</w:t>
      </w:r>
      <w:r>
        <w:rPr>
          <w:noProof/>
        </w:rPr>
        <w:tab/>
      </w:r>
      <w:r>
        <w:rPr>
          <w:noProof/>
        </w:rPr>
        <w:fldChar w:fldCharType="begin"/>
      </w:r>
      <w:r>
        <w:rPr>
          <w:noProof/>
        </w:rPr>
        <w:instrText xml:space="preserve"> PAGEREF _Toc67943042 \h </w:instrText>
      </w:r>
      <w:r>
        <w:rPr>
          <w:noProof/>
        </w:rPr>
      </w:r>
      <w:r>
        <w:rPr>
          <w:noProof/>
        </w:rPr>
        <w:fldChar w:fldCharType="separate"/>
      </w:r>
      <w:r>
        <w:rPr>
          <w:noProof/>
        </w:rPr>
        <w:t>15</w:t>
      </w:r>
      <w:r>
        <w:rPr>
          <w:noProof/>
        </w:rPr>
        <w:fldChar w:fldCharType="end"/>
      </w:r>
    </w:p>
    <w:p w14:paraId="7871E8D1" w14:textId="4021462D"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5.2.8.</w:t>
      </w:r>
      <w:r w:rsidRPr="0038254B">
        <w:rPr>
          <w:rFonts w:eastAsiaTheme="minorEastAsia"/>
          <w:noProof/>
          <w:sz w:val="22"/>
          <w:lang w:eastAsia="sv-SE"/>
        </w:rPr>
        <w:tab/>
      </w:r>
      <w:r>
        <w:rPr>
          <w:noProof/>
        </w:rPr>
        <w:t>RESPONSES</w:t>
      </w:r>
      <w:r>
        <w:rPr>
          <w:noProof/>
        </w:rPr>
        <w:tab/>
      </w:r>
      <w:r>
        <w:rPr>
          <w:noProof/>
        </w:rPr>
        <w:fldChar w:fldCharType="begin"/>
      </w:r>
      <w:r>
        <w:rPr>
          <w:noProof/>
        </w:rPr>
        <w:instrText xml:space="preserve"> PAGEREF _Toc67943043 \h </w:instrText>
      </w:r>
      <w:r>
        <w:rPr>
          <w:noProof/>
        </w:rPr>
      </w:r>
      <w:r>
        <w:rPr>
          <w:noProof/>
        </w:rPr>
        <w:fldChar w:fldCharType="separate"/>
      </w:r>
      <w:r>
        <w:rPr>
          <w:noProof/>
        </w:rPr>
        <w:t>15</w:t>
      </w:r>
      <w:r>
        <w:rPr>
          <w:noProof/>
        </w:rPr>
        <w:fldChar w:fldCharType="end"/>
      </w:r>
    </w:p>
    <w:p w14:paraId="44FD9389" w14:textId="14655514"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5.2.9.</w:t>
      </w:r>
      <w:r w:rsidRPr="0038254B">
        <w:rPr>
          <w:rFonts w:eastAsiaTheme="minorEastAsia"/>
          <w:noProof/>
          <w:sz w:val="22"/>
          <w:lang w:eastAsia="sv-SE"/>
        </w:rPr>
        <w:tab/>
      </w:r>
      <w:r>
        <w:rPr>
          <w:noProof/>
        </w:rPr>
        <w:t>CORRECTIONS</w:t>
      </w:r>
      <w:r>
        <w:rPr>
          <w:noProof/>
        </w:rPr>
        <w:tab/>
      </w:r>
      <w:r>
        <w:rPr>
          <w:noProof/>
        </w:rPr>
        <w:fldChar w:fldCharType="begin"/>
      </w:r>
      <w:r>
        <w:rPr>
          <w:noProof/>
        </w:rPr>
        <w:instrText xml:space="preserve"> PAGEREF _Toc67943044 \h </w:instrText>
      </w:r>
      <w:r>
        <w:rPr>
          <w:noProof/>
        </w:rPr>
      </w:r>
      <w:r>
        <w:rPr>
          <w:noProof/>
        </w:rPr>
        <w:fldChar w:fldCharType="separate"/>
      </w:r>
      <w:r>
        <w:rPr>
          <w:noProof/>
        </w:rPr>
        <w:t>16</w:t>
      </w:r>
      <w:r>
        <w:rPr>
          <w:noProof/>
        </w:rPr>
        <w:fldChar w:fldCharType="end"/>
      </w:r>
    </w:p>
    <w:p w14:paraId="4F11C11D" w14:textId="785FC05F" w:rsidR="0038254B" w:rsidRPr="0038254B" w:rsidRDefault="0038254B">
      <w:pPr>
        <w:pStyle w:val="Innehll3"/>
        <w:tabs>
          <w:tab w:val="left" w:pos="1843"/>
          <w:tab w:val="right" w:leader="dot" w:pos="10195"/>
        </w:tabs>
        <w:rPr>
          <w:rFonts w:eastAsiaTheme="minorEastAsia"/>
          <w:noProof/>
          <w:sz w:val="22"/>
          <w:lang w:eastAsia="sv-SE"/>
        </w:rPr>
      </w:pPr>
      <w:r w:rsidRPr="00113AAF">
        <w:rPr>
          <w:noProof/>
        </w:rPr>
        <w:t>5.2.10.</w:t>
      </w:r>
      <w:r w:rsidRPr="0038254B">
        <w:rPr>
          <w:rFonts w:eastAsiaTheme="minorEastAsia"/>
          <w:noProof/>
          <w:sz w:val="22"/>
          <w:lang w:eastAsia="sv-SE"/>
        </w:rPr>
        <w:tab/>
      </w:r>
      <w:r>
        <w:rPr>
          <w:noProof/>
        </w:rPr>
        <w:t>REPETITION</w:t>
      </w:r>
      <w:r>
        <w:rPr>
          <w:noProof/>
        </w:rPr>
        <w:tab/>
      </w:r>
      <w:r>
        <w:rPr>
          <w:noProof/>
        </w:rPr>
        <w:fldChar w:fldCharType="begin"/>
      </w:r>
      <w:r>
        <w:rPr>
          <w:noProof/>
        </w:rPr>
        <w:instrText xml:space="preserve"> PAGEREF _Toc67943045 \h </w:instrText>
      </w:r>
      <w:r>
        <w:rPr>
          <w:noProof/>
        </w:rPr>
      </w:r>
      <w:r>
        <w:rPr>
          <w:noProof/>
        </w:rPr>
        <w:fldChar w:fldCharType="separate"/>
      </w:r>
      <w:r>
        <w:rPr>
          <w:noProof/>
        </w:rPr>
        <w:t>16</w:t>
      </w:r>
      <w:r>
        <w:rPr>
          <w:noProof/>
        </w:rPr>
        <w:fldChar w:fldCharType="end"/>
      </w:r>
    </w:p>
    <w:p w14:paraId="772A6746" w14:textId="2AB90914" w:rsidR="0038254B" w:rsidRPr="0038254B" w:rsidRDefault="0038254B">
      <w:pPr>
        <w:pStyle w:val="Innehll3"/>
        <w:tabs>
          <w:tab w:val="left" w:pos="1843"/>
          <w:tab w:val="right" w:leader="dot" w:pos="10195"/>
        </w:tabs>
        <w:rPr>
          <w:rFonts w:eastAsiaTheme="minorEastAsia"/>
          <w:noProof/>
          <w:sz w:val="22"/>
          <w:lang w:eastAsia="sv-SE"/>
        </w:rPr>
      </w:pPr>
      <w:r w:rsidRPr="00113AAF">
        <w:rPr>
          <w:noProof/>
        </w:rPr>
        <w:t>5.2.11.</w:t>
      </w:r>
      <w:r w:rsidRPr="0038254B">
        <w:rPr>
          <w:rFonts w:eastAsiaTheme="minorEastAsia"/>
          <w:noProof/>
          <w:sz w:val="22"/>
          <w:lang w:eastAsia="sv-SE"/>
        </w:rPr>
        <w:tab/>
      </w:r>
      <w:r>
        <w:rPr>
          <w:noProof/>
        </w:rPr>
        <w:t>DISTRESS AND SAFETY COMMUNICATIONS</w:t>
      </w:r>
      <w:r>
        <w:rPr>
          <w:noProof/>
        </w:rPr>
        <w:tab/>
      </w:r>
      <w:r>
        <w:rPr>
          <w:noProof/>
        </w:rPr>
        <w:fldChar w:fldCharType="begin"/>
      </w:r>
      <w:r>
        <w:rPr>
          <w:noProof/>
        </w:rPr>
        <w:instrText xml:space="preserve"> PAGEREF _Toc67943046 \h </w:instrText>
      </w:r>
      <w:r>
        <w:rPr>
          <w:noProof/>
        </w:rPr>
      </w:r>
      <w:r>
        <w:rPr>
          <w:noProof/>
        </w:rPr>
        <w:fldChar w:fldCharType="separate"/>
      </w:r>
      <w:r>
        <w:rPr>
          <w:noProof/>
        </w:rPr>
        <w:t>16</w:t>
      </w:r>
      <w:r>
        <w:rPr>
          <w:noProof/>
        </w:rPr>
        <w:fldChar w:fldCharType="end"/>
      </w:r>
    </w:p>
    <w:p w14:paraId="30C8DE4B" w14:textId="73D2D95D" w:rsidR="0038254B" w:rsidRPr="0038254B" w:rsidRDefault="0038254B">
      <w:pPr>
        <w:pStyle w:val="Innehll2"/>
        <w:rPr>
          <w:rFonts w:eastAsiaTheme="minorEastAsia"/>
          <w:color w:val="auto"/>
          <w:lang w:eastAsia="sv-SE"/>
        </w:rPr>
      </w:pPr>
      <w:r w:rsidRPr="00113AAF">
        <w:t>5.3.</w:t>
      </w:r>
      <w:r w:rsidRPr="0038254B">
        <w:rPr>
          <w:rFonts w:eastAsiaTheme="minorEastAsia"/>
          <w:color w:val="auto"/>
          <w:lang w:eastAsia="sv-SE"/>
        </w:rPr>
        <w:tab/>
      </w:r>
      <w:r>
        <w:t>HOW TO INTERPRET A MESSAGE</w:t>
      </w:r>
      <w:r>
        <w:tab/>
      </w:r>
      <w:r>
        <w:fldChar w:fldCharType="begin"/>
      </w:r>
      <w:r>
        <w:instrText xml:space="preserve"> PAGEREF _Toc67943047 \h </w:instrText>
      </w:r>
      <w:r>
        <w:fldChar w:fldCharType="separate"/>
      </w:r>
      <w:r>
        <w:t>16</w:t>
      </w:r>
      <w:r>
        <w:fldChar w:fldCharType="end"/>
      </w:r>
    </w:p>
    <w:p w14:paraId="2504B273" w14:textId="12736F1E"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5.3.1.</w:t>
      </w:r>
      <w:r w:rsidRPr="0038254B">
        <w:rPr>
          <w:rFonts w:eastAsiaTheme="minorEastAsia"/>
          <w:noProof/>
          <w:sz w:val="22"/>
          <w:lang w:eastAsia="sv-SE"/>
        </w:rPr>
        <w:tab/>
      </w:r>
      <w:r>
        <w:rPr>
          <w:noProof/>
        </w:rPr>
        <w:t>EFFECTIVE LISTENING SKILLS</w:t>
      </w:r>
      <w:r>
        <w:rPr>
          <w:noProof/>
        </w:rPr>
        <w:tab/>
      </w:r>
      <w:r>
        <w:rPr>
          <w:noProof/>
        </w:rPr>
        <w:fldChar w:fldCharType="begin"/>
      </w:r>
      <w:r>
        <w:rPr>
          <w:noProof/>
        </w:rPr>
        <w:instrText xml:space="preserve"> PAGEREF _Toc67943048 \h </w:instrText>
      </w:r>
      <w:r>
        <w:rPr>
          <w:noProof/>
        </w:rPr>
      </w:r>
      <w:r>
        <w:rPr>
          <w:noProof/>
        </w:rPr>
        <w:fldChar w:fldCharType="separate"/>
      </w:r>
      <w:r>
        <w:rPr>
          <w:noProof/>
        </w:rPr>
        <w:t>17</w:t>
      </w:r>
      <w:r>
        <w:rPr>
          <w:noProof/>
        </w:rPr>
        <w:fldChar w:fldCharType="end"/>
      </w:r>
    </w:p>
    <w:p w14:paraId="403E9907" w14:textId="18EB4AA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5.3.2.</w:t>
      </w:r>
      <w:r w:rsidRPr="0038254B">
        <w:rPr>
          <w:rFonts w:eastAsiaTheme="minorEastAsia"/>
          <w:noProof/>
          <w:sz w:val="22"/>
          <w:lang w:eastAsia="sv-SE"/>
        </w:rPr>
        <w:tab/>
      </w:r>
      <w:r>
        <w:rPr>
          <w:noProof/>
        </w:rPr>
        <w:t>CLOSED LOOP COMMUNICATIONS [READ-BACK]</w:t>
      </w:r>
      <w:r>
        <w:rPr>
          <w:noProof/>
        </w:rPr>
        <w:tab/>
      </w:r>
      <w:r>
        <w:rPr>
          <w:noProof/>
        </w:rPr>
        <w:fldChar w:fldCharType="begin"/>
      </w:r>
      <w:r>
        <w:rPr>
          <w:noProof/>
        </w:rPr>
        <w:instrText xml:space="preserve"> PAGEREF _Toc67943049 \h </w:instrText>
      </w:r>
      <w:r>
        <w:rPr>
          <w:noProof/>
        </w:rPr>
      </w:r>
      <w:r>
        <w:rPr>
          <w:noProof/>
        </w:rPr>
        <w:fldChar w:fldCharType="separate"/>
      </w:r>
      <w:r>
        <w:rPr>
          <w:noProof/>
        </w:rPr>
        <w:t>18</w:t>
      </w:r>
      <w:r>
        <w:rPr>
          <w:noProof/>
        </w:rPr>
        <w:fldChar w:fldCharType="end"/>
      </w:r>
    </w:p>
    <w:p w14:paraId="3C8184AC" w14:textId="606803C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5.3.3.</w:t>
      </w:r>
      <w:r w:rsidRPr="0038254B">
        <w:rPr>
          <w:rFonts w:eastAsiaTheme="minorEastAsia"/>
          <w:noProof/>
          <w:sz w:val="22"/>
          <w:lang w:eastAsia="sv-SE"/>
        </w:rPr>
        <w:tab/>
      </w:r>
      <w:r>
        <w:rPr>
          <w:noProof/>
        </w:rPr>
        <w:t>INFLUENCE OF INTERNAL AND EXTERNAL FACTORS</w:t>
      </w:r>
      <w:r>
        <w:rPr>
          <w:noProof/>
        </w:rPr>
        <w:tab/>
      </w:r>
      <w:r>
        <w:rPr>
          <w:noProof/>
        </w:rPr>
        <w:fldChar w:fldCharType="begin"/>
      </w:r>
      <w:r>
        <w:rPr>
          <w:noProof/>
        </w:rPr>
        <w:instrText xml:space="preserve"> PAGEREF _Toc67943050 \h </w:instrText>
      </w:r>
      <w:r>
        <w:rPr>
          <w:noProof/>
        </w:rPr>
      </w:r>
      <w:r>
        <w:rPr>
          <w:noProof/>
        </w:rPr>
        <w:fldChar w:fldCharType="separate"/>
      </w:r>
      <w:r>
        <w:rPr>
          <w:noProof/>
        </w:rPr>
        <w:t>18</w:t>
      </w:r>
      <w:r>
        <w:rPr>
          <w:noProof/>
        </w:rPr>
        <w:fldChar w:fldCharType="end"/>
      </w:r>
    </w:p>
    <w:p w14:paraId="4FCBA03D" w14:textId="0FC00FD1" w:rsidR="0038254B" w:rsidRPr="0038254B" w:rsidRDefault="0038254B">
      <w:pPr>
        <w:pStyle w:val="Innehll1"/>
        <w:rPr>
          <w:rFonts w:eastAsiaTheme="minorEastAsia"/>
          <w:b w:val="0"/>
          <w:color w:val="auto"/>
          <w:lang w:eastAsia="sv-SE"/>
        </w:rPr>
      </w:pPr>
      <w:r w:rsidRPr="00113AAF">
        <w:lastRenderedPageBreak/>
        <w:t>6.</w:t>
      </w:r>
      <w:r w:rsidRPr="0038254B">
        <w:rPr>
          <w:rFonts w:eastAsiaTheme="minorEastAsia"/>
          <w:b w:val="0"/>
          <w:color w:val="auto"/>
          <w:lang w:eastAsia="sv-SE"/>
        </w:rPr>
        <w:tab/>
      </w:r>
      <w:r>
        <w:t>PART C  STANDARD PHRASES</w:t>
      </w:r>
      <w:r>
        <w:tab/>
      </w:r>
      <w:r>
        <w:fldChar w:fldCharType="begin"/>
      </w:r>
      <w:r>
        <w:instrText xml:space="preserve"> PAGEREF _Toc67943051 \h </w:instrText>
      </w:r>
      <w:r>
        <w:fldChar w:fldCharType="separate"/>
      </w:r>
      <w:r>
        <w:t>19</w:t>
      </w:r>
      <w:r>
        <w:fldChar w:fldCharType="end"/>
      </w:r>
    </w:p>
    <w:p w14:paraId="51CF1143" w14:textId="30AC93F3" w:rsidR="0038254B" w:rsidRPr="0038254B" w:rsidRDefault="0038254B">
      <w:pPr>
        <w:pStyle w:val="Innehll2"/>
        <w:rPr>
          <w:rFonts w:eastAsiaTheme="minorEastAsia"/>
          <w:color w:val="auto"/>
          <w:lang w:eastAsia="sv-SE"/>
        </w:rPr>
      </w:pPr>
      <w:r w:rsidRPr="00113AAF">
        <w:t>6.1.</w:t>
      </w:r>
      <w:r w:rsidRPr="0038254B">
        <w:rPr>
          <w:rFonts w:eastAsiaTheme="minorEastAsia"/>
          <w:color w:val="auto"/>
          <w:lang w:eastAsia="sv-SE"/>
        </w:rPr>
        <w:tab/>
      </w:r>
      <w:r>
        <w:t>OVERVIEW</w:t>
      </w:r>
      <w:r>
        <w:tab/>
      </w:r>
      <w:r>
        <w:fldChar w:fldCharType="begin"/>
      </w:r>
      <w:r>
        <w:instrText xml:space="preserve"> PAGEREF _Toc67943052 \h </w:instrText>
      </w:r>
      <w:r>
        <w:fldChar w:fldCharType="separate"/>
      </w:r>
      <w:r>
        <w:t>19</w:t>
      </w:r>
      <w:r>
        <w:fldChar w:fldCharType="end"/>
      </w:r>
    </w:p>
    <w:p w14:paraId="0FD60DA9" w14:textId="70A33063" w:rsidR="0038254B" w:rsidRPr="0038254B" w:rsidRDefault="0038254B">
      <w:pPr>
        <w:pStyle w:val="Innehll2"/>
        <w:rPr>
          <w:rFonts w:eastAsiaTheme="minorEastAsia"/>
          <w:color w:val="auto"/>
          <w:lang w:eastAsia="sv-SE"/>
        </w:rPr>
      </w:pPr>
      <w:r w:rsidRPr="00113AAF">
        <w:t>6.2.</w:t>
      </w:r>
      <w:r w:rsidRPr="0038254B">
        <w:rPr>
          <w:rFonts w:eastAsiaTheme="minorEastAsia"/>
          <w:color w:val="auto"/>
          <w:lang w:eastAsia="sv-SE"/>
        </w:rPr>
        <w:tab/>
      </w:r>
      <w:r>
        <w:t>GENERAL</w:t>
      </w:r>
      <w:r>
        <w:tab/>
      </w:r>
      <w:r>
        <w:fldChar w:fldCharType="begin"/>
      </w:r>
      <w:r>
        <w:instrText xml:space="preserve"> PAGEREF _Toc67943053 \h </w:instrText>
      </w:r>
      <w:r>
        <w:fldChar w:fldCharType="separate"/>
      </w:r>
      <w:r>
        <w:t>19</w:t>
      </w:r>
      <w:r>
        <w:fldChar w:fldCharType="end"/>
      </w:r>
    </w:p>
    <w:p w14:paraId="21D6C977" w14:textId="15CF452B"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6.2.1.</w:t>
      </w:r>
      <w:r w:rsidRPr="0038254B">
        <w:rPr>
          <w:rFonts w:eastAsiaTheme="minorEastAsia"/>
          <w:noProof/>
          <w:sz w:val="22"/>
          <w:lang w:eastAsia="sv-SE"/>
        </w:rPr>
        <w:tab/>
      </w:r>
      <w:r>
        <w:rPr>
          <w:noProof/>
        </w:rPr>
        <w:t>GENERIC COMMUNICATIONS</w:t>
      </w:r>
      <w:r>
        <w:rPr>
          <w:noProof/>
        </w:rPr>
        <w:tab/>
      </w:r>
      <w:r>
        <w:rPr>
          <w:noProof/>
        </w:rPr>
        <w:fldChar w:fldCharType="begin"/>
      </w:r>
      <w:r>
        <w:rPr>
          <w:noProof/>
        </w:rPr>
        <w:instrText xml:space="preserve"> PAGEREF _Toc67943054 \h </w:instrText>
      </w:r>
      <w:r>
        <w:rPr>
          <w:noProof/>
        </w:rPr>
      </w:r>
      <w:r>
        <w:rPr>
          <w:noProof/>
        </w:rPr>
        <w:fldChar w:fldCharType="separate"/>
      </w:r>
      <w:r>
        <w:rPr>
          <w:noProof/>
        </w:rPr>
        <w:t>19</w:t>
      </w:r>
      <w:r>
        <w:rPr>
          <w:noProof/>
        </w:rPr>
        <w:fldChar w:fldCharType="end"/>
      </w:r>
    </w:p>
    <w:p w14:paraId="47FB8F21" w14:textId="4786DF7C"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6.2.2.</w:t>
      </w:r>
      <w:r w:rsidRPr="0038254B">
        <w:rPr>
          <w:rFonts w:eastAsiaTheme="minorEastAsia"/>
          <w:noProof/>
          <w:sz w:val="22"/>
          <w:lang w:eastAsia="sv-SE"/>
        </w:rPr>
        <w:tab/>
      </w:r>
      <w:r>
        <w:rPr>
          <w:noProof/>
        </w:rPr>
        <w:t>RADIO CHECKS</w:t>
      </w:r>
      <w:r>
        <w:rPr>
          <w:noProof/>
        </w:rPr>
        <w:tab/>
      </w:r>
      <w:r>
        <w:rPr>
          <w:noProof/>
        </w:rPr>
        <w:fldChar w:fldCharType="begin"/>
      </w:r>
      <w:r>
        <w:rPr>
          <w:noProof/>
        </w:rPr>
        <w:instrText xml:space="preserve"> PAGEREF _Toc67943055 \h </w:instrText>
      </w:r>
      <w:r>
        <w:rPr>
          <w:noProof/>
        </w:rPr>
      </w:r>
      <w:r>
        <w:rPr>
          <w:noProof/>
        </w:rPr>
        <w:fldChar w:fldCharType="separate"/>
      </w:r>
      <w:r>
        <w:rPr>
          <w:noProof/>
        </w:rPr>
        <w:t>20</w:t>
      </w:r>
      <w:r>
        <w:rPr>
          <w:noProof/>
        </w:rPr>
        <w:fldChar w:fldCharType="end"/>
      </w:r>
    </w:p>
    <w:p w14:paraId="18AEC7F9" w14:textId="601977CC"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6.2.3.</w:t>
      </w:r>
      <w:r w:rsidRPr="0038254B">
        <w:rPr>
          <w:rFonts w:eastAsiaTheme="minorEastAsia"/>
          <w:noProof/>
          <w:sz w:val="22"/>
          <w:lang w:eastAsia="sv-SE"/>
        </w:rPr>
        <w:tab/>
      </w:r>
      <w:r>
        <w:rPr>
          <w:noProof/>
        </w:rPr>
        <w:t>VTS OPERATIONAL STATUS</w:t>
      </w:r>
      <w:r>
        <w:rPr>
          <w:noProof/>
        </w:rPr>
        <w:tab/>
      </w:r>
      <w:r>
        <w:rPr>
          <w:noProof/>
        </w:rPr>
        <w:fldChar w:fldCharType="begin"/>
      </w:r>
      <w:r>
        <w:rPr>
          <w:noProof/>
        </w:rPr>
        <w:instrText xml:space="preserve"> PAGEREF _Toc67943056 \h </w:instrText>
      </w:r>
      <w:r>
        <w:rPr>
          <w:noProof/>
        </w:rPr>
      </w:r>
      <w:r>
        <w:rPr>
          <w:noProof/>
        </w:rPr>
        <w:fldChar w:fldCharType="separate"/>
      </w:r>
      <w:r>
        <w:rPr>
          <w:noProof/>
        </w:rPr>
        <w:t>20</w:t>
      </w:r>
      <w:r>
        <w:rPr>
          <w:noProof/>
        </w:rPr>
        <w:fldChar w:fldCharType="end"/>
      </w:r>
    </w:p>
    <w:p w14:paraId="043A4CEA" w14:textId="1476AF10"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6.2.4.</w:t>
      </w:r>
      <w:r w:rsidRPr="0038254B">
        <w:rPr>
          <w:rFonts w:eastAsiaTheme="minorEastAsia"/>
          <w:noProof/>
          <w:sz w:val="22"/>
          <w:lang w:eastAsia="sv-SE"/>
        </w:rPr>
        <w:tab/>
      </w:r>
      <w:r>
        <w:rPr>
          <w:noProof/>
        </w:rPr>
        <w:t>REQUESTING REPORTS</w:t>
      </w:r>
      <w:r>
        <w:rPr>
          <w:noProof/>
        </w:rPr>
        <w:tab/>
      </w:r>
      <w:r>
        <w:rPr>
          <w:noProof/>
        </w:rPr>
        <w:fldChar w:fldCharType="begin"/>
      </w:r>
      <w:r>
        <w:rPr>
          <w:noProof/>
        </w:rPr>
        <w:instrText xml:space="preserve"> PAGEREF _Toc67943057 \h </w:instrText>
      </w:r>
      <w:r>
        <w:rPr>
          <w:noProof/>
        </w:rPr>
      </w:r>
      <w:r>
        <w:rPr>
          <w:noProof/>
        </w:rPr>
        <w:fldChar w:fldCharType="separate"/>
      </w:r>
      <w:r>
        <w:rPr>
          <w:noProof/>
        </w:rPr>
        <w:t>20</w:t>
      </w:r>
      <w:r>
        <w:rPr>
          <w:noProof/>
        </w:rPr>
        <w:fldChar w:fldCharType="end"/>
      </w:r>
    </w:p>
    <w:p w14:paraId="4BA55BFD" w14:textId="11E76BAB"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6.2.5.</w:t>
      </w:r>
      <w:r w:rsidRPr="0038254B">
        <w:rPr>
          <w:rFonts w:eastAsiaTheme="minorEastAsia"/>
          <w:noProof/>
          <w:sz w:val="22"/>
          <w:lang w:eastAsia="sv-SE"/>
        </w:rPr>
        <w:tab/>
      </w:r>
      <w:r>
        <w:rPr>
          <w:noProof/>
        </w:rPr>
        <w:t>CALL REQUESTS</w:t>
      </w:r>
      <w:r>
        <w:rPr>
          <w:noProof/>
        </w:rPr>
        <w:tab/>
      </w:r>
      <w:r>
        <w:rPr>
          <w:noProof/>
        </w:rPr>
        <w:fldChar w:fldCharType="begin"/>
      </w:r>
      <w:r>
        <w:rPr>
          <w:noProof/>
        </w:rPr>
        <w:instrText xml:space="preserve"> PAGEREF _Toc67943058 \h </w:instrText>
      </w:r>
      <w:r>
        <w:rPr>
          <w:noProof/>
        </w:rPr>
      </w:r>
      <w:r>
        <w:rPr>
          <w:noProof/>
        </w:rPr>
        <w:fldChar w:fldCharType="separate"/>
      </w:r>
      <w:r>
        <w:rPr>
          <w:noProof/>
        </w:rPr>
        <w:t>21</w:t>
      </w:r>
      <w:r>
        <w:rPr>
          <w:noProof/>
        </w:rPr>
        <w:fldChar w:fldCharType="end"/>
      </w:r>
    </w:p>
    <w:p w14:paraId="21C6CE7B" w14:textId="270D5A48"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6.2.6.</w:t>
      </w:r>
      <w:r w:rsidRPr="0038254B">
        <w:rPr>
          <w:rFonts w:eastAsiaTheme="minorEastAsia"/>
          <w:noProof/>
          <w:sz w:val="22"/>
          <w:lang w:eastAsia="sv-SE"/>
        </w:rPr>
        <w:tab/>
      </w:r>
      <w:r>
        <w:rPr>
          <w:noProof/>
        </w:rPr>
        <w:t>USE OF OTHER VHF CHANNELS</w:t>
      </w:r>
      <w:r>
        <w:rPr>
          <w:noProof/>
        </w:rPr>
        <w:tab/>
      </w:r>
      <w:r>
        <w:rPr>
          <w:noProof/>
        </w:rPr>
        <w:fldChar w:fldCharType="begin"/>
      </w:r>
      <w:r>
        <w:rPr>
          <w:noProof/>
        </w:rPr>
        <w:instrText xml:space="preserve"> PAGEREF _Toc67943059 \h </w:instrText>
      </w:r>
      <w:r>
        <w:rPr>
          <w:noProof/>
        </w:rPr>
      </w:r>
      <w:r>
        <w:rPr>
          <w:noProof/>
        </w:rPr>
        <w:fldChar w:fldCharType="separate"/>
      </w:r>
      <w:r>
        <w:rPr>
          <w:noProof/>
        </w:rPr>
        <w:t>21</w:t>
      </w:r>
      <w:r>
        <w:rPr>
          <w:noProof/>
        </w:rPr>
        <w:fldChar w:fldCharType="end"/>
      </w:r>
    </w:p>
    <w:p w14:paraId="62EC08CB" w14:textId="18369772"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6.2.7.</w:t>
      </w:r>
      <w:r w:rsidRPr="0038254B">
        <w:rPr>
          <w:rFonts w:eastAsiaTheme="minorEastAsia"/>
          <w:noProof/>
          <w:sz w:val="22"/>
          <w:lang w:eastAsia="sv-SE"/>
        </w:rPr>
        <w:tab/>
      </w:r>
      <w:r>
        <w:rPr>
          <w:noProof/>
        </w:rPr>
        <w:t>REPORTING OF SHIP IDENTIFICATION AND PARTICULARS</w:t>
      </w:r>
      <w:r>
        <w:rPr>
          <w:noProof/>
        </w:rPr>
        <w:tab/>
      </w:r>
      <w:r>
        <w:rPr>
          <w:noProof/>
        </w:rPr>
        <w:fldChar w:fldCharType="begin"/>
      </w:r>
      <w:r>
        <w:rPr>
          <w:noProof/>
        </w:rPr>
        <w:instrText xml:space="preserve"> PAGEREF _Toc67943060 \h </w:instrText>
      </w:r>
      <w:r>
        <w:rPr>
          <w:noProof/>
        </w:rPr>
      </w:r>
      <w:r>
        <w:rPr>
          <w:noProof/>
        </w:rPr>
        <w:fldChar w:fldCharType="separate"/>
      </w:r>
      <w:r>
        <w:rPr>
          <w:noProof/>
        </w:rPr>
        <w:t>21</w:t>
      </w:r>
      <w:r>
        <w:rPr>
          <w:noProof/>
        </w:rPr>
        <w:fldChar w:fldCharType="end"/>
      </w:r>
    </w:p>
    <w:p w14:paraId="141A31DC" w14:textId="7B4A4DA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6.2.8.</w:t>
      </w:r>
      <w:r w:rsidRPr="0038254B">
        <w:rPr>
          <w:rFonts w:eastAsiaTheme="minorEastAsia"/>
          <w:noProof/>
          <w:sz w:val="22"/>
          <w:lang w:eastAsia="sv-SE"/>
        </w:rPr>
        <w:tab/>
      </w:r>
      <w:r>
        <w:rPr>
          <w:noProof/>
        </w:rPr>
        <w:t>SPEED</w:t>
      </w:r>
      <w:r>
        <w:rPr>
          <w:noProof/>
        </w:rPr>
        <w:tab/>
      </w:r>
      <w:r>
        <w:rPr>
          <w:noProof/>
        </w:rPr>
        <w:fldChar w:fldCharType="begin"/>
      </w:r>
      <w:r>
        <w:rPr>
          <w:noProof/>
        </w:rPr>
        <w:instrText xml:space="preserve"> PAGEREF _Toc67943061 \h </w:instrText>
      </w:r>
      <w:r>
        <w:rPr>
          <w:noProof/>
        </w:rPr>
      </w:r>
      <w:r>
        <w:rPr>
          <w:noProof/>
        </w:rPr>
        <w:fldChar w:fldCharType="separate"/>
      </w:r>
      <w:r>
        <w:rPr>
          <w:noProof/>
        </w:rPr>
        <w:t>21</w:t>
      </w:r>
      <w:r>
        <w:rPr>
          <w:noProof/>
        </w:rPr>
        <w:fldChar w:fldCharType="end"/>
      </w:r>
    </w:p>
    <w:p w14:paraId="4BF77DCB" w14:textId="52FABBDB"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6.2.9.</w:t>
      </w:r>
      <w:r w:rsidRPr="0038254B">
        <w:rPr>
          <w:rFonts w:eastAsiaTheme="minorEastAsia"/>
          <w:noProof/>
          <w:sz w:val="22"/>
          <w:lang w:eastAsia="sv-SE"/>
        </w:rPr>
        <w:tab/>
      </w:r>
      <w:r>
        <w:rPr>
          <w:noProof/>
        </w:rPr>
        <w:t>ENGINE</w:t>
      </w:r>
      <w:r>
        <w:rPr>
          <w:noProof/>
        </w:rPr>
        <w:tab/>
      </w:r>
      <w:r>
        <w:rPr>
          <w:noProof/>
        </w:rPr>
        <w:fldChar w:fldCharType="begin"/>
      </w:r>
      <w:r>
        <w:rPr>
          <w:noProof/>
        </w:rPr>
        <w:instrText xml:space="preserve"> PAGEREF _Toc67943062 \h </w:instrText>
      </w:r>
      <w:r>
        <w:rPr>
          <w:noProof/>
        </w:rPr>
      </w:r>
      <w:r>
        <w:rPr>
          <w:noProof/>
        </w:rPr>
        <w:fldChar w:fldCharType="separate"/>
      </w:r>
      <w:r>
        <w:rPr>
          <w:noProof/>
        </w:rPr>
        <w:t>21</w:t>
      </w:r>
      <w:r>
        <w:rPr>
          <w:noProof/>
        </w:rPr>
        <w:fldChar w:fldCharType="end"/>
      </w:r>
    </w:p>
    <w:p w14:paraId="70A1A96A" w14:textId="47363DB0" w:rsidR="0038254B" w:rsidRPr="0038254B" w:rsidRDefault="0038254B">
      <w:pPr>
        <w:pStyle w:val="Innehll2"/>
        <w:rPr>
          <w:rFonts w:eastAsiaTheme="minorEastAsia"/>
          <w:color w:val="auto"/>
          <w:lang w:eastAsia="sv-SE"/>
        </w:rPr>
      </w:pPr>
      <w:r w:rsidRPr="00113AAF">
        <w:t>6.3.</w:t>
      </w:r>
      <w:r w:rsidRPr="0038254B">
        <w:rPr>
          <w:rFonts w:eastAsiaTheme="minorEastAsia"/>
          <w:color w:val="auto"/>
          <w:lang w:eastAsia="sv-SE"/>
        </w:rPr>
        <w:tab/>
      </w:r>
      <w:r>
        <w:t>PROVISION OF INFORMATION</w:t>
      </w:r>
      <w:r>
        <w:tab/>
      </w:r>
      <w:r>
        <w:fldChar w:fldCharType="begin"/>
      </w:r>
      <w:r>
        <w:instrText xml:space="preserve"> PAGEREF _Toc67943063 \h </w:instrText>
      </w:r>
      <w:r>
        <w:fldChar w:fldCharType="separate"/>
      </w:r>
      <w:r>
        <w:t>22</w:t>
      </w:r>
      <w:r>
        <w:fldChar w:fldCharType="end"/>
      </w:r>
    </w:p>
    <w:p w14:paraId="04ED2B17" w14:textId="3464D41A"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6.3.1.</w:t>
      </w:r>
      <w:r w:rsidRPr="0038254B">
        <w:rPr>
          <w:rFonts w:eastAsiaTheme="minorEastAsia"/>
          <w:noProof/>
          <w:sz w:val="22"/>
          <w:lang w:eastAsia="sv-SE"/>
        </w:rPr>
        <w:tab/>
      </w:r>
      <w:r>
        <w:rPr>
          <w:noProof/>
        </w:rPr>
        <w:t>TRAFFIC INFORMATION</w:t>
      </w:r>
      <w:r>
        <w:rPr>
          <w:noProof/>
        </w:rPr>
        <w:tab/>
      </w:r>
      <w:r>
        <w:rPr>
          <w:noProof/>
        </w:rPr>
        <w:fldChar w:fldCharType="begin"/>
      </w:r>
      <w:r>
        <w:rPr>
          <w:noProof/>
        </w:rPr>
        <w:instrText xml:space="preserve"> PAGEREF _Toc67943064 \h </w:instrText>
      </w:r>
      <w:r>
        <w:rPr>
          <w:noProof/>
        </w:rPr>
      </w:r>
      <w:r>
        <w:rPr>
          <w:noProof/>
        </w:rPr>
        <w:fldChar w:fldCharType="separate"/>
      </w:r>
      <w:r>
        <w:rPr>
          <w:noProof/>
        </w:rPr>
        <w:t>22</w:t>
      </w:r>
      <w:r>
        <w:rPr>
          <w:noProof/>
        </w:rPr>
        <w:fldChar w:fldCharType="end"/>
      </w:r>
    </w:p>
    <w:p w14:paraId="199AD445" w14:textId="2D0F7711"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6.3.2.</w:t>
      </w:r>
      <w:r w:rsidRPr="0038254B">
        <w:rPr>
          <w:rFonts w:eastAsiaTheme="minorEastAsia"/>
          <w:noProof/>
          <w:sz w:val="22"/>
          <w:lang w:eastAsia="sv-SE"/>
        </w:rPr>
        <w:tab/>
      </w:r>
      <w:r>
        <w:rPr>
          <w:noProof/>
        </w:rPr>
        <w:t>WEATHER INFORMATION</w:t>
      </w:r>
      <w:r>
        <w:rPr>
          <w:noProof/>
        </w:rPr>
        <w:tab/>
      </w:r>
      <w:r>
        <w:rPr>
          <w:noProof/>
        </w:rPr>
        <w:fldChar w:fldCharType="begin"/>
      </w:r>
      <w:r>
        <w:rPr>
          <w:noProof/>
        </w:rPr>
        <w:instrText xml:space="preserve"> PAGEREF _Toc67943065 \h </w:instrText>
      </w:r>
      <w:r>
        <w:rPr>
          <w:noProof/>
        </w:rPr>
      </w:r>
      <w:r>
        <w:rPr>
          <w:noProof/>
        </w:rPr>
        <w:fldChar w:fldCharType="separate"/>
      </w:r>
      <w:r>
        <w:rPr>
          <w:noProof/>
        </w:rPr>
        <w:t>23</w:t>
      </w:r>
      <w:r>
        <w:rPr>
          <w:noProof/>
        </w:rPr>
        <w:fldChar w:fldCharType="end"/>
      </w:r>
    </w:p>
    <w:p w14:paraId="63CE1668" w14:textId="2FDB4456"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6.3.3.</w:t>
      </w:r>
      <w:r w:rsidRPr="0038254B">
        <w:rPr>
          <w:rFonts w:eastAsiaTheme="minorEastAsia"/>
          <w:noProof/>
          <w:sz w:val="22"/>
          <w:lang w:eastAsia="sv-SE"/>
        </w:rPr>
        <w:tab/>
      </w:r>
      <w:r>
        <w:rPr>
          <w:noProof/>
        </w:rPr>
        <w:t>TIDAL/HYDROLOGICAL INFORMATION</w:t>
      </w:r>
      <w:r>
        <w:rPr>
          <w:noProof/>
        </w:rPr>
        <w:tab/>
      </w:r>
      <w:r>
        <w:rPr>
          <w:noProof/>
        </w:rPr>
        <w:fldChar w:fldCharType="begin"/>
      </w:r>
      <w:r>
        <w:rPr>
          <w:noProof/>
        </w:rPr>
        <w:instrText xml:space="preserve"> PAGEREF _Toc67943066 \h </w:instrText>
      </w:r>
      <w:r>
        <w:rPr>
          <w:noProof/>
        </w:rPr>
      </w:r>
      <w:r>
        <w:rPr>
          <w:noProof/>
        </w:rPr>
        <w:fldChar w:fldCharType="separate"/>
      </w:r>
      <w:r>
        <w:rPr>
          <w:noProof/>
        </w:rPr>
        <w:t>23</w:t>
      </w:r>
      <w:r>
        <w:rPr>
          <w:noProof/>
        </w:rPr>
        <w:fldChar w:fldCharType="end"/>
      </w:r>
    </w:p>
    <w:p w14:paraId="743E8E96" w14:textId="388DFEF4"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6.3.4.</w:t>
      </w:r>
      <w:r w:rsidRPr="0038254B">
        <w:rPr>
          <w:rFonts w:eastAsiaTheme="minorEastAsia"/>
          <w:noProof/>
          <w:sz w:val="22"/>
          <w:lang w:eastAsia="sv-SE"/>
        </w:rPr>
        <w:tab/>
      </w:r>
      <w:r>
        <w:rPr>
          <w:noProof/>
        </w:rPr>
        <w:t>INFORMATION BROADCASTS</w:t>
      </w:r>
      <w:r>
        <w:rPr>
          <w:noProof/>
        </w:rPr>
        <w:tab/>
      </w:r>
      <w:r>
        <w:rPr>
          <w:noProof/>
        </w:rPr>
        <w:fldChar w:fldCharType="begin"/>
      </w:r>
      <w:r>
        <w:rPr>
          <w:noProof/>
        </w:rPr>
        <w:instrText xml:space="preserve"> PAGEREF _Toc67943067 \h </w:instrText>
      </w:r>
      <w:r>
        <w:rPr>
          <w:noProof/>
        </w:rPr>
      </w:r>
      <w:r>
        <w:rPr>
          <w:noProof/>
        </w:rPr>
        <w:fldChar w:fldCharType="separate"/>
      </w:r>
      <w:r>
        <w:rPr>
          <w:noProof/>
        </w:rPr>
        <w:t>23</w:t>
      </w:r>
      <w:r>
        <w:rPr>
          <w:noProof/>
        </w:rPr>
        <w:fldChar w:fldCharType="end"/>
      </w:r>
    </w:p>
    <w:p w14:paraId="1EF10588" w14:textId="4FE9C741" w:rsidR="0038254B" w:rsidRPr="0038254B" w:rsidRDefault="0038254B">
      <w:pPr>
        <w:pStyle w:val="Innehll2"/>
        <w:rPr>
          <w:rFonts w:eastAsiaTheme="minorEastAsia"/>
          <w:color w:val="auto"/>
          <w:lang w:eastAsia="sv-SE"/>
        </w:rPr>
      </w:pPr>
      <w:r w:rsidRPr="00113AAF">
        <w:t>6.4.</w:t>
      </w:r>
      <w:r w:rsidRPr="0038254B">
        <w:rPr>
          <w:rFonts w:eastAsiaTheme="minorEastAsia"/>
          <w:color w:val="auto"/>
          <w:lang w:eastAsia="sv-SE"/>
        </w:rPr>
        <w:tab/>
      </w:r>
      <w:r>
        <w:t>MANAGEMENT OF SHIP TRAFFIC</w:t>
      </w:r>
      <w:r>
        <w:tab/>
      </w:r>
      <w:r>
        <w:fldChar w:fldCharType="begin"/>
      </w:r>
      <w:r>
        <w:instrText xml:space="preserve"> PAGEREF _Toc67943068 \h </w:instrText>
      </w:r>
      <w:r>
        <w:fldChar w:fldCharType="separate"/>
      </w:r>
      <w:r>
        <w:t>23</w:t>
      </w:r>
      <w:r>
        <w:fldChar w:fldCharType="end"/>
      </w:r>
    </w:p>
    <w:p w14:paraId="1F6E01C2" w14:textId="2470B6F8"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6.4.1.</w:t>
      </w:r>
      <w:r w:rsidRPr="0038254B">
        <w:rPr>
          <w:rFonts w:eastAsiaTheme="minorEastAsia"/>
          <w:noProof/>
          <w:sz w:val="22"/>
          <w:lang w:eastAsia="sv-SE"/>
        </w:rPr>
        <w:tab/>
      </w:r>
      <w:r>
        <w:rPr>
          <w:noProof/>
        </w:rPr>
        <w:t>NAVIGATING IN THE VTS AREA</w:t>
      </w:r>
      <w:r>
        <w:rPr>
          <w:noProof/>
        </w:rPr>
        <w:tab/>
      </w:r>
      <w:r>
        <w:rPr>
          <w:noProof/>
        </w:rPr>
        <w:fldChar w:fldCharType="begin"/>
      </w:r>
      <w:r>
        <w:rPr>
          <w:noProof/>
        </w:rPr>
        <w:instrText xml:space="preserve"> PAGEREF _Toc67943069 \h </w:instrText>
      </w:r>
      <w:r>
        <w:rPr>
          <w:noProof/>
        </w:rPr>
      </w:r>
      <w:r>
        <w:rPr>
          <w:noProof/>
        </w:rPr>
        <w:fldChar w:fldCharType="separate"/>
      </w:r>
      <w:r>
        <w:rPr>
          <w:noProof/>
        </w:rPr>
        <w:t>23</w:t>
      </w:r>
      <w:r>
        <w:rPr>
          <w:noProof/>
        </w:rPr>
        <w:fldChar w:fldCharType="end"/>
      </w:r>
    </w:p>
    <w:p w14:paraId="5A4630AA" w14:textId="1B74248E"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6.4.2.</w:t>
      </w:r>
      <w:r w:rsidRPr="0038254B">
        <w:rPr>
          <w:rFonts w:eastAsiaTheme="minorEastAsia"/>
          <w:noProof/>
          <w:sz w:val="22"/>
          <w:lang w:eastAsia="sv-SE"/>
        </w:rPr>
        <w:tab/>
      </w:r>
      <w:r>
        <w:rPr>
          <w:noProof/>
        </w:rPr>
        <w:t>BERTHING</w:t>
      </w:r>
      <w:r>
        <w:rPr>
          <w:noProof/>
        </w:rPr>
        <w:tab/>
      </w:r>
      <w:r>
        <w:rPr>
          <w:noProof/>
        </w:rPr>
        <w:fldChar w:fldCharType="begin"/>
      </w:r>
      <w:r>
        <w:rPr>
          <w:noProof/>
        </w:rPr>
        <w:instrText xml:space="preserve"> PAGEREF _Toc67943070 \h </w:instrText>
      </w:r>
      <w:r>
        <w:rPr>
          <w:noProof/>
        </w:rPr>
      </w:r>
      <w:r>
        <w:rPr>
          <w:noProof/>
        </w:rPr>
        <w:fldChar w:fldCharType="separate"/>
      </w:r>
      <w:r>
        <w:rPr>
          <w:noProof/>
        </w:rPr>
        <w:t>25</w:t>
      </w:r>
      <w:r>
        <w:rPr>
          <w:noProof/>
        </w:rPr>
        <w:fldChar w:fldCharType="end"/>
      </w:r>
    </w:p>
    <w:p w14:paraId="51C5C4A5" w14:textId="35F0238F"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6.4.3.</w:t>
      </w:r>
      <w:r w:rsidRPr="0038254B">
        <w:rPr>
          <w:rFonts w:eastAsiaTheme="minorEastAsia"/>
          <w:noProof/>
          <w:sz w:val="22"/>
          <w:lang w:eastAsia="sv-SE"/>
        </w:rPr>
        <w:tab/>
      </w:r>
      <w:r>
        <w:rPr>
          <w:noProof/>
        </w:rPr>
        <w:t>PROCEEDING FROM OR TO AN ALONGSIDE BERTH OR ANCHORAGE</w:t>
      </w:r>
      <w:r>
        <w:rPr>
          <w:noProof/>
        </w:rPr>
        <w:tab/>
      </w:r>
      <w:r>
        <w:rPr>
          <w:noProof/>
        </w:rPr>
        <w:fldChar w:fldCharType="begin"/>
      </w:r>
      <w:r>
        <w:rPr>
          <w:noProof/>
        </w:rPr>
        <w:instrText xml:space="preserve"> PAGEREF _Toc67943071 \h </w:instrText>
      </w:r>
      <w:r>
        <w:rPr>
          <w:noProof/>
        </w:rPr>
      </w:r>
      <w:r>
        <w:rPr>
          <w:noProof/>
        </w:rPr>
        <w:fldChar w:fldCharType="separate"/>
      </w:r>
      <w:r>
        <w:rPr>
          <w:noProof/>
        </w:rPr>
        <w:t>25</w:t>
      </w:r>
      <w:r>
        <w:rPr>
          <w:noProof/>
        </w:rPr>
        <w:fldChar w:fldCharType="end"/>
      </w:r>
    </w:p>
    <w:p w14:paraId="2B15D472" w14:textId="1C1605F9"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6.4.4.</w:t>
      </w:r>
      <w:r w:rsidRPr="0038254B">
        <w:rPr>
          <w:rFonts w:eastAsiaTheme="minorEastAsia"/>
          <w:noProof/>
          <w:sz w:val="22"/>
          <w:lang w:eastAsia="sv-SE"/>
        </w:rPr>
        <w:tab/>
      </w:r>
      <w:r>
        <w:rPr>
          <w:noProof/>
        </w:rPr>
        <w:t>ANCHOR OPERATIONS</w:t>
      </w:r>
      <w:r>
        <w:rPr>
          <w:noProof/>
        </w:rPr>
        <w:tab/>
      </w:r>
      <w:r>
        <w:rPr>
          <w:noProof/>
        </w:rPr>
        <w:fldChar w:fldCharType="begin"/>
      </w:r>
      <w:r>
        <w:rPr>
          <w:noProof/>
        </w:rPr>
        <w:instrText xml:space="preserve"> PAGEREF _Toc67943072 \h </w:instrText>
      </w:r>
      <w:r>
        <w:rPr>
          <w:noProof/>
        </w:rPr>
      </w:r>
      <w:r>
        <w:rPr>
          <w:noProof/>
        </w:rPr>
        <w:fldChar w:fldCharType="separate"/>
      </w:r>
      <w:r>
        <w:rPr>
          <w:noProof/>
        </w:rPr>
        <w:t>26</w:t>
      </w:r>
      <w:r>
        <w:rPr>
          <w:noProof/>
        </w:rPr>
        <w:fldChar w:fldCharType="end"/>
      </w:r>
    </w:p>
    <w:p w14:paraId="7F83DF78" w14:textId="27A716FF" w:rsidR="0038254B" w:rsidRPr="0038254B" w:rsidRDefault="0038254B">
      <w:pPr>
        <w:pStyle w:val="Innehll3"/>
        <w:tabs>
          <w:tab w:val="left" w:pos="1134"/>
          <w:tab w:val="right" w:leader="dot" w:pos="10195"/>
        </w:tabs>
        <w:rPr>
          <w:rFonts w:eastAsiaTheme="minorEastAsia"/>
          <w:noProof/>
          <w:sz w:val="22"/>
          <w:lang w:eastAsia="sv-SE"/>
        </w:rPr>
      </w:pPr>
      <w:r w:rsidRPr="00113AAF">
        <w:rPr>
          <w:noProof/>
        </w:rPr>
        <w:t>6.4.5.</w:t>
      </w:r>
      <w:r w:rsidRPr="0038254B">
        <w:rPr>
          <w:rFonts w:eastAsiaTheme="minorEastAsia"/>
          <w:noProof/>
          <w:sz w:val="22"/>
          <w:lang w:eastAsia="sv-SE"/>
        </w:rPr>
        <w:tab/>
      </w:r>
      <w:r>
        <w:rPr>
          <w:noProof/>
        </w:rPr>
        <w:t>PILOTAGE</w:t>
      </w:r>
      <w:r>
        <w:rPr>
          <w:noProof/>
        </w:rPr>
        <w:tab/>
      </w:r>
      <w:r>
        <w:rPr>
          <w:noProof/>
        </w:rPr>
        <w:fldChar w:fldCharType="begin"/>
      </w:r>
      <w:r>
        <w:rPr>
          <w:noProof/>
        </w:rPr>
        <w:instrText xml:space="preserve"> PAGEREF _Toc67943073 \h </w:instrText>
      </w:r>
      <w:r>
        <w:rPr>
          <w:noProof/>
        </w:rPr>
      </w:r>
      <w:r>
        <w:rPr>
          <w:noProof/>
        </w:rPr>
        <w:fldChar w:fldCharType="separate"/>
      </w:r>
      <w:r>
        <w:rPr>
          <w:noProof/>
        </w:rPr>
        <w:t>27</w:t>
      </w:r>
      <w:r>
        <w:rPr>
          <w:noProof/>
        </w:rPr>
        <w:fldChar w:fldCharType="end"/>
      </w:r>
    </w:p>
    <w:p w14:paraId="0120F86E" w14:textId="3C2618A7" w:rsidR="0038254B" w:rsidRPr="0038254B" w:rsidRDefault="0038254B">
      <w:pPr>
        <w:pStyle w:val="Innehll2"/>
        <w:rPr>
          <w:rFonts w:eastAsiaTheme="minorEastAsia"/>
          <w:color w:val="auto"/>
          <w:lang w:eastAsia="sv-SE"/>
        </w:rPr>
      </w:pPr>
      <w:r w:rsidRPr="00113AAF">
        <w:t>6.5.</w:t>
      </w:r>
      <w:r w:rsidRPr="0038254B">
        <w:rPr>
          <w:rFonts w:eastAsiaTheme="minorEastAsia"/>
          <w:color w:val="auto"/>
          <w:lang w:eastAsia="sv-SE"/>
        </w:rPr>
        <w:tab/>
      </w:r>
      <w:r>
        <w:t>RESPONDING TO DEVELOPING UNSAFE SITUATION</w:t>
      </w:r>
      <w:r>
        <w:tab/>
      </w:r>
      <w:r>
        <w:fldChar w:fldCharType="begin"/>
      </w:r>
      <w:r>
        <w:instrText xml:space="preserve"> PAGEREF _Toc67943074 \h </w:instrText>
      </w:r>
      <w:r>
        <w:fldChar w:fldCharType="separate"/>
      </w:r>
      <w:r>
        <w:t>28</w:t>
      </w:r>
      <w:r>
        <w:fldChar w:fldCharType="end"/>
      </w:r>
    </w:p>
    <w:p w14:paraId="68E754EC" w14:textId="4FDC75CB" w:rsidR="0038254B" w:rsidRDefault="0038254B">
      <w:pPr>
        <w:pStyle w:val="Innehll1"/>
        <w:rPr>
          <w:rFonts w:eastAsiaTheme="minorEastAsia"/>
          <w:b w:val="0"/>
          <w:color w:val="auto"/>
          <w:lang w:val="sv-SE" w:eastAsia="sv-SE"/>
        </w:rPr>
      </w:pPr>
      <w:r w:rsidRPr="00113AAF">
        <w:t>7.</w:t>
      </w:r>
      <w:r>
        <w:rPr>
          <w:rFonts w:eastAsiaTheme="minorEastAsia"/>
          <w:b w:val="0"/>
          <w:color w:val="auto"/>
          <w:lang w:val="sv-SE" w:eastAsia="sv-SE"/>
        </w:rPr>
        <w:tab/>
      </w:r>
      <w:r w:rsidRPr="00113AAF">
        <w:t>DEFINITIONS</w:t>
      </w:r>
      <w:r>
        <w:tab/>
      </w:r>
      <w:r>
        <w:fldChar w:fldCharType="begin"/>
      </w:r>
      <w:r>
        <w:instrText xml:space="preserve"> PAGEREF _Toc67943075 \h </w:instrText>
      </w:r>
      <w:r>
        <w:fldChar w:fldCharType="separate"/>
      </w:r>
      <w:r>
        <w:t>28</w:t>
      </w:r>
      <w:r>
        <w:fldChar w:fldCharType="end"/>
      </w:r>
    </w:p>
    <w:p w14:paraId="0DB1CE16" w14:textId="0E9F45D1" w:rsidR="0038254B" w:rsidRDefault="0038254B">
      <w:pPr>
        <w:pStyle w:val="Innehll1"/>
        <w:rPr>
          <w:rFonts w:eastAsiaTheme="minorEastAsia"/>
          <w:b w:val="0"/>
          <w:color w:val="auto"/>
          <w:lang w:val="sv-SE" w:eastAsia="sv-SE"/>
        </w:rPr>
      </w:pPr>
      <w:r w:rsidRPr="00113AAF">
        <w:t>8.</w:t>
      </w:r>
      <w:r>
        <w:rPr>
          <w:rFonts w:eastAsiaTheme="minorEastAsia"/>
          <w:b w:val="0"/>
          <w:color w:val="auto"/>
          <w:lang w:val="sv-SE" w:eastAsia="sv-SE"/>
        </w:rPr>
        <w:tab/>
      </w:r>
      <w:r w:rsidRPr="00113AAF">
        <w:t>REFERENCES</w:t>
      </w:r>
      <w:r>
        <w:tab/>
      </w:r>
      <w:r>
        <w:fldChar w:fldCharType="begin"/>
      </w:r>
      <w:r>
        <w:instrText xml:space="preserve"> PAGEREF _Toc67943076 \h </w:instrText>
      </w:r>
      <w:r>
        <w:fldChar w:fldCharType="separate"/>
      </w:r>
      <w:r>
        <w:t>28</w:t>
      </w:r>
      <w:r>
        <w:fldChar w:fldCharType="end"/>
      </w:r>
    </w:p>
    <w:p w14:paraId="62252A04" w14:textId="7C3BCCE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6C9C10E" w14:textId="5A04BF79" w:rsidR="0078486B" w:rsidRPr="00F55AD7" w:rsidRDefault="002F265A" w:rsidP="00C9558A">
      <w:pPr>
        <w:pStyle w:val="ListofFigures"/>
      </w:pPr>
      <w:r w:rsidRPr="00FB3A5E">
        <w:rPr>
          <w:highlight w:val="yellow"/>
        </w:rPr>
        <w:t>List of Tables</w:t>
      </w:r>
    </w:p>
    <w:p w14:paraId="45001B9D" w14:textId="3212F5B0" w:rsidR="00161325" w:rsidRPr="00695F4B" w:rsidRDefault="00923B4D" w:rsidP="003F004C">
      <w:pPr>
        <w:pStyle w:val="TableofTables"/>
        <w:rPr>
          <w:noProof/>
        </w:rPr>
      </w:pPr>
      <w:r w:rsidRPr="00695F4B">
        <w:rPr>
          <w:noProof/>
        </w:rPr>
        <w:fldChar w:fldCharType="begin"/>
      </w:r>
      <w:r w:rsidRPr="00695F4B">
        <w:rPr>
          <w:noProof/>
        </w:rPr>
        <w:instrText xml:space="preserve"> TOC \t "Table caption" \c </w:instrText>
      </w:r>
      <w:r w:rsidRPr="00695F4B">
        <w:rPr>
          <w:noProof/>
        </w:rPr>
        <w:fldChar w:fldCharType="separate"/>
      </w:r>
      <w:r w:rsidR="00D16239" w:rsidRPr="00695F4B">
        <w:rPr>
          <w:noProof/>
        </w:rPr>
        <w:t>No table of figures entries found.</w:t>
      </w:r>
      <w:r w:rsidRPr="00695F4B">
        <w:rPr>
          <w:noProof/>
        </w:rPr>
        <w:fldChar w:fldCharType="end"/>
      </w:r>
      <w:r w:rsidR="00FB3A5E">
        <w:rPr>
          <w:noProof/>
        </w:rPr>
        <w:t>(</w:t>
      </w:r>
      <w:r w:rsidR="00FB3A5E" w:rsidRPr="00FB3A5E">
        <w:rPr>
          <w:noProof/>
          <w:highlight w:val="yellow"/>
        </w:rPr>
        <w:t>Editorial review)</w:t>
      </w:r>
    </w:p>
    <w:p w14:paraId="30303499" w14:textId="5F1A9666" w:rsidR="00994D97" w:rsidRPr="00F55AD7" w:rsidRDefault="00994D97" w:rsidP="00C9558A">
      <w:pPr>
        <w:pStyle w:val="ListofFigures"/>
      </w:pPr>
      <w:r w:rsidRPr="00F55AD7">
        <w:t>List of Figures</w:t>
      </w:r>
      <w:r w:rsidR="003F004C">
        <w:t xml:space="preserve"> </w:t>
      </w:r>
    </w:p>
    <w:p w14:paraId="445E8DE6" w14:textId="77777777" w:rsidR="001E5B39" w:rsidRDefault="00923B4D">
      <w:pPr>
        <w:pStyle w:val="Figurfrteckning"/>
        <w:rPr>
          <w:rFonts w:eastAsiaTheme="minorEastAsia"/>
          <w:i w:val="0"/>
          <w:noProof/>
          <w:lang w:val="en-AU" w:eastAsia="en-AU"/>
        </w:rPr>
      </w:pPr>
      <w:r w:rsidRPr="00D16239">
        <w:rPr>
          <w:highlight w:val="yellow"/>
        </w:rPr>
        <w:fldChar w:fldCharType="begin"/>
      </w:r>
      <w:r w:rsidRPr="00D16239">
        <w:rPr>
          <w:highlight w:val="yellow"/>
        </w:rPr>
        <w:instrText xml:space="preserve"> TOC \t "Figure caption" \c </w:instrText>
      </w:r>
      <w:r w:rsidRPr="00D16239">
        <w:rPr>
          <w:highlight w:val="yellow"/>
        </w:rPr>
        <w:fldChar w:fldCharType="separate"/>
      </w:r>
      <w:r w:rsidR="001E5B39">
        <w:rPr>
          <w:noProof/>
        </w:rPr>
        <w:t>Figure 1</w:t>
      </w:r>
      <w:r w:rsidR="001E5B39">
        <w:rPr>
          <w:rFonts w:eastAsiaTheme="minorEastAsia"/>
          <w:i w:val="0"/>
          <w:noProof/>
          <w:lang w:val="en-AU" w:eastAsia="en-AU"/>
        </w:rPr>
        <w:tab/>
      </w:r>
      <w:r w:rsidR="001E5B39">
        <w:rPr>
          <w:noProof/>
        </w:rPr>
        <w:t>Communication process</w:t>
      </w:r>
      <w:r w:rsidR="001E5B39">
        <w:rPr>
          <w:noProof/>
        </w:rPr>
        <w:tab/>
      </w:r>
      <w:r w:rsidR="001E5B39">
        <w:rPr>
          <w:noProof/>
        </w:rPr>
        <w:fldChar w:fldCharType="begin"/>
      </w:r>
      <w:r w:rsidR="001E5B39">
        <w:rPr>
          <w:noProof/>
        </w:rPr>
        <w:instrText xml:space="preserve"> PAGEREF _Toc63749822 \h </w:instrText>
      </w:r>
      <w:r w:rsidR="001E5B39">
        <w:rPr>
          <w:noProof/>
        </w:rPr>
      </w:r>
      <w:r w:rsidR="001E5B39">
        <w:rPr>
          <w:noProof/>
        </w:rPr>
        <w:fldChar w:fldCharType="separate"/>
      </w:r>
      <w:r w:rsidR="00850696">
        <w:rPr>
          <w:noProof/>
        </w:rPr>
        <w:t>17</w:t>
      </w:r>
      <w:r w:rsidR="001E5B39">
        <w:rPr>
          <w:noProof/>
        </w:rPr>
        <w:fldChar w:fldCharType="end"/>
      </w:r>
    </w:p>
    <w:p w14:paraId="7A7692DB" w14:textId="77777777" w:rsidR="005E4659" w:rsidRPr="00176BB8" w:rsidRDefault="00923B4D" w:rsidP="007D1805">
      <w:pPr>
        <w:pStyle w:val="Figurfrteckning"/>
      </w:pPr>
      <w:r w:rsidRPr="00D16239">
        <w:rPr>
          <w:highlight w:val="yellow"/>
        </w:rPr>
        <w:fldChar w:fldCharType="end"/>
      </w:r>
    </w:p>
    <w:p w14:paraId="31ECE7C0" w14:textId="77777777" w:rsidR="00176BB8" w:rsidRPr="00176BB8" w:rsidRDefault="00176BB8" w:rsidP="00176BB8">
      <w:pPr>
        <w:pStyle w:val="equation"/>
        <w:numPr>
          <w:ilvl w:val="0"/>
          <w:numId w:val="0"/>
        </w:numPr>
        <w:ind w:left="1276" w:hanging="1276"/>
      </w:pPr>
    </w:p>
    <w:p w14:paraId="688384E4"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188E1E5C" w14:textId="77777777" w:rsidR="00B91E28" w:rsidRDefault="00B91E28" w:rsidP="004944C8">
      <w:pPr>
        <w:pStyle w:val="Rubrik1"/>
      </w:pPr>
      <w:bookmarkStart w:id="2" w:name="_Toc67943012"/>
      <w:r>
        <w:lastRenderedPageBreak/>
        <w:t>INTRODUCTION</w:t>
      </w:r>
      <w:bookmarkEnd w:id="2"/>
    </w:p>
    <w:p w14:paraId="1F2F68BF" w14:textId="77777777" w:rsidR="00B91E28" w:rsidRDefault="00B91E28" w:rsidP="00B91E28">
      <w:pPr>
        <w:pStyle w:val="Heading1separatationline"/>
      </w:pPr>
    </w:p>
    <w:p w14:paraId="78D21923" w14:textId="77777777" w:rsidR="00B91E28" w:rsidRDefault="00B91E28" w:rsidP="00B91E28">
      <w:pPr>
        <w:pStyle w:val="Brdtext"/>
      </w:pPr>
      <w:r>
        <w:t xml:space="preserve">Effective communication is an essential component for operations in the maritime environment and is achieved when the intended meaning of the sender and the perceived meaning of the receiver is the same.  </w:t>
      </w:r>
    </w:p>
    <w:p w14:paraId="2F1B44EF" w14:textId="7DD5058B" w:rsidR="00B91E28" w:rsidRDefault="00B91E28" w:rsidP="00B91E28">
      <w:pPr>
        <w:pStyle w:val="Brdtext"/>
      </w:pPr>
      <w:r>
        <w:t xml:space="preserve">The use of standard messaging structure and phrases enables us to communicate quickly and effectively despite differences in language and reduces the </w:t>
      </w:r>
      <w:r w:rsidR="003336BC">
        <w:t>risk</w:t>
      </w:r>
      <w:r w:rsidR="00955979">
        <w:t xml:space="preserve"> </w:t>
      </w:r>
      <w:r>
        <w:t>for misunderstanding.</w:t>
      </w:r>
    </w:p>
    <w:p w14:paraId="443049FC" w14:textId="22A128E0" w:rsidR="00B91E28" w:rsidRDefault="00B91E28" w:rsidP="00B91E28">
      <w:pPr>
        <w:pStyle w:val="Brdtext"/>
      </w:pPr>
      <w:r>
        <w:t xml:space="preserve">These principles are essential for the safe and efficient </w:t>
      </w:r>
      <w:r w:rsidR="00A633CF">
        <w:t>communication</w:t>
      </w:r>
      <w:r>
        <w:t>, noting:</w:t>
      </w:r>
    </w:p>
    <w:p w14:paraId="0B931521" w14:textId="77777777" w:rsidR="00B91E28" w:rsidRPr="00007D1B" w:rsidRDefault="00B91E28" w:rsidP="00FF2C5B">
      <w:pPr>
        <w:pStyle w:val="Bullet1"/>
        <w:ind w:left="850"/>
      </w:pPr>
      <w:r>
        <w:t xml:space="preserve">IMO </w:t>
      </w:r>
      <w:r w:rsidRPr="00007D1B">
        <w:t xml:space="preserve">Resolution </w:t>
      </w:r>
      <w:r w:rsidR="00E2415D" w:rsidRPr="00007D1B">
        <w:t>A.857(20)</w:t>
      </w:r>
      <w:r w:rsidR="002659AA" w:rsidRPr="00007D1B">
        <w:t xml:space="preserve"> on guideline for vessel traffic services</w:t>
      </w:r>
      <w:r w:rsidRPr="00007D1B">
        <w:t xml:space="preserve"> states:</w:t>
      </w:r>
    </w:p>
    <w:p w14:paraId="30F18AAE" w14:textId="77777777" w:rsidR="00A633CF" w:rsidRPr="00FB3A5E" w:rsidRDefault="00E2415D" w:rsidP="00FB3A5E">
      <w:pPr>
        <w:pStyle w:val="Bullet1"/>
        <w:numPr>
          <w:ilvl w:val="0"/>
          <w:numId w:val="0"/>
        </w:numPr>
        <w:ind w:left="425"/>
      </w:pPr>
      <w:r w:rsidRPr="00007D1B">
        <w:rPr>
          <w:i/>
        </w:rPr>
        <w:t xml:space="preserve">“The efficiency of a VTS will depend on the reliability and continuity of communications and on the ability to provide good and unambiguous information”. </w:t>
      </w:r>
    </w:p>
    <w:p w14:paraId="249E3888" w14:textId="14C05109" w:rsidR="00067180" w:rsidRPr="00007D1B" w:rsidRDefault="00067180" w:rsidP="00955979">
      <w:pPr>
        <w:pStyle w:val="Bullet1"/>
        <w:ind w:left="850"/>
      </w:pPr>
      <w:r w:rsidRPr="00007D1B">
        <w:t xml:space="preserve">IMO Resolution A.918(22) </w:t>
      </w:r>
      <w:r w:rsidR="002659AA" w:rsidRPr="00007D1B">
        <w:t xml:space="preserve">on IMO standard marine communication phrases </w:t>
      </w:r>
      <w:r w:rsidRPr="00007D1B">
        <w:t>states:</w:t>
      </w:r>
    </w:p>
    <w:p w14:paraId="64EB6CF4" w14:textId="77777777" w:rsidR="00067180" w:rsidRPr="004A280C" w:rsidRDefault="00067180" w:rsidP="00FB3A5E">
      <w:pPr>
        <w:pStyle w:val="Brdtext"/>
        <w:ind w:left="425"/>
        <w:rPr>
          <w:i/>
        </w:rPr>
      </w:pPr>
      <w:r w:rsidRPr="00007D1B">
        <w:rPr>
          <w:i/>
        </w:rPr>
        <w:t>“As navigational and safety communications from</w:t>
      </w:r>
      <w:r w:rsidRPr="00E2415D">
        <w:rPr>
          <w:i/>
        </w:rPr>
        <w:t xml:space="preserve"> ship to shore and vice versa, from ship to ship, and on board ship must be precise, simple and unambiguous so as to avoid confusion and error, there is a need to standardise the language used.”</w:t>
      </w:r>
    </w:p>
    <w:p w14:paraId="36BFCBA5" w14:textId="77777777" w:rsidR="00B91E28" w:rsidRDefault="00B91E28" w:rsidP="00FF2C5B">
      <w:pPr>
        <w:pStyle w:val="Bullet1"/>
        <w:ind w:left="850"/>
      </w:pPr>
      <w:r>
        <w:t>IALA Recommendation R1012 ‐ VTS Communications states:</w:t>
      </w:r>
    </w:p>
    <w:p w14:paraId="5184815F" w14:textId="77777777" w:rsidR="00A633CF" w:rsidRDefault="00B91E28" w:rsidP="00FB3A5E">
      <w:pPr>
        <w:pStyle w:val="Brdtext"/>
        <w:ind w:left="425"/>
        <w:rPr>
          <w:i/>
        </w:rPr>
      </w:pPr>
      <w:r w:rsidRPr="00B91E28">
        <w:rPr>
          <w:i/>
        </w:rPr>
        <w:t>“The level of safety and efficiency in the movement of maritime traffic within an area covered by a vessel traffic service would be enhanced by ensuring that VTS communications are harmonised through standard phraseology, procedures and technology for the delivery of precise, simple and unambiguous communications to the bridge team and allied services.”</w:t>
      </w:r>
      <w:r w:rsidR="00535C55">
        <w:rPr>
          <w:i/>
        </w:rPr>
        <w:t xml:space="preserve"> </w:t>
      </w:r>
    </w:p>
    <w:p w14:paraId="76F44E35" w14:textId="0B9E4332" w:rsidR="00B91E28" w:rsidRDefault="00B91E28" w:rsidP="00FB3A5E">
      <w:pPr>
        <w:pStyle w:val="Bullet1"/>
        <w:numPr>
          <w:ilvl w:val="0"/>
          <w:numId w:val="0"/>
        </w:numPr>
      </w:pPr>
      <w:r>
        <w:t>Standard message structure and phra</w:t>
      </w:r>
      <w:r w:rsidR="00492F4E">
        <w:t xml:space="preserve">seology </w:t>
      </w:r>
      <w:r>
        <w:t>reduce the risk that a message will be misunderstood and aids the read-back</w:t>
      </w:r>
      <w:r w:rsidR="00EA5AF9">
        <w:t xml:space="preserve"> </w:t>
      </w:r>
      <w:r>
        <w:t xml:space="preserve">process so that any error is quickly detected.  Ambiguous or non-standard phrases </w:t>
      </w:r>
      <w:r w:rsidR="002C6FFC">
        <w:t>are</w:t>
      </w:r>
      <w:r>
        <w:t xml:space="preserve"> frequent causal or contributory factor</w:t>
      </w:r>
      <w:r w:rsidR="002C6FFC">
        <w:t>s</w:t>
      </w:r>
      <w:r>
        <w:t xml:space="preserve"> in marine casualty, incident and near miss situations</w:t>
      </w:r>
      <w:r w:rsidR="00F76D30">
        <w:t>.</w:t>
      </w:r>
    </w:p>
    <w:p w14:paraId="15693C38" w14:textId="77777777" w:rsidR="00B91E28" w:rsidRPr="00B91E28" w:rsidRDefault="00B91E28" w:rsidP="00B91E28">
      <w:pPr>
        <w:pStyle w:val="Rubrik1"/>
      </w:pPr>
      <w:bookmarkStart w:id="3" w:name="_Toc67943013"/>
      <w:r w:rsidRPr="00B91E28">
        <w:t>DOCUMENT PURPOSE</w:t>
      </w:r>
      <w:bookmarkEnd w:id="3"/>
    </w:p>
    <w:p w14:paraId="0137F8A7" w14:textId="77777777" w:rsidR="00B91E28" w:rsidRPr="00B91E28" w:rsidRDefault="00B91E28" w:rsidP="00B91E28">
      <w:pPr>
        <w:pStyle w:val="Heading1separatationline"/>
      </w:pPr>
    </w:p>
    <w:p w14:paraId="5B4ADD02" w14:textId="77777777" w:rsidR="00B91E28" w:rsidRDefault="00B91E28" w:rsidP="00B91E28">
      <w:pPr>
        <w:pStyle w:val="Brdtext"/>
      </w:pPr>
      <w:r>
        <w:t>The purpose of this guideline is to assist authorities implement practices specified in IALA Recommendation R1012 ‐ VTS Communications associated with ensuring VTS communications are harmonised through the use of standard message structure and phrases to:</w:t>
      </w:r>
    </w:p>
    <w:p w14:paraId="620D745C" w14:textId="77777777" w:rsidR="00B91E28" w:rsidRDefault="00B91E28" w:rsidP="00FF2C5B">
      <w:pPr>
        <w:pStyle w:val="Bullet1"/>
        <w:ind w:left="850"/>
      </w:pPr>
      <w:r>
        <w:t>Facilitate clear, concise, and unambiguous communications that are timely and effective.</w:t>
      </w:r>
    </w:p>
    <w:p w14:paraId="3935E289" w14:textId="77777777" w:rsidR="00B91E28" w:rsidRDefault="00B91E28" w:rsidP="00FF2C5B">
      <w:pPr>
        <w:pStyle w:val="Bullet1"/>
        <w:ind w:left="850"/>
      </w:pPr>
      <w:r>
        <w:t>Minimise misunderstanding of the intent of messages and reduc</w:t>
      </w:r>
      <w:r w:rsidR="002C6FFC">
        <w:t>e</w:t>
      </w:r>
      <w:r>
        <w:t xml:space="preserve"> the time required for effective communication.</w:t>
      </w:r>
    </w:p>
    <w:p w14:paraId="634077EF" w14:textId="77777777" w:rsidR="00B91E28" w:rsidRDefault="00B91E28" w:rsidP="00FF2C5B">
      <w:pPr>
        <w:pStyle w:val="Bullet1"/>
        <w:ind w:left="850"/>
      </w:pPr>
      <w:r>
        <w:t xml:space="preserve">Mitigate complacency </w:t>
      </w:r>
      <w:r w:rsidR="00C2203F">
        <w:t xml:space="preserve">amongst </w:t>
      </w:r>
      <w:r w:rsidR="002C6FFC">
        <w:t>VTS personnel</w:t>
      </w:r>
      <w:r w:rsidR="00B61FD7">
        <w:t>.</w:t>
      </w:r>
      <w:r>
        <w:t xml:space="preserve"> </w:t>
      </w:r>
    </w:p>
    <w:tbl>
      <w:tblPr>
        <w:tblStyle w:val="Tabellrutnt"/>
        <w:tblW w:w="0" w:type="auto"/>
        <w:shd w:val="clear" w:color="auto" w:fill="C2CEE7" w:themeFill="accent5" w:themeFillTint="66"/>
        <w:tblLook w:val="04A0" w:firstRow="1" w:lastRow="0" w:firstColumn="1" w:lastColumn="0" w:noHBand="0" w:noVBand="1"/>
      </w:tblPr>
      <w:tblGrid>
        <w:gridCol w:w="10195"/>
      </w:tblGrid>
      <w:tr w:rsidR="00B91E28" w14:paraId="08A181B8" w14:textId="77777777" w:rsidTr="00B91E28">
        <w:tc>
          <w:tcPr>
            <w:tcW w:w="10195" w:type="dxa"/>
            <w:shd w:val="clear" w:color="auto" w:fill="C2CEE7" w:themeFill="accent5" w:themeFillTint="66"/>
          </w:tcPr>
          <w:p w14:paraId="3B4607AE" w14:textId="77777777" w:rsidR="00B91E28" w:rsidRDefault="00B91E28" w:rsidP="00C2203F">
            <w:pPr>
              <w:pStyle w:val="Brdtext"/>
            </w:pPr>
            <w:r w:rsidRPr="00B83DFD">
              <w:t xml:space="preserve">IALA Guideline G1132 – VTS Voice Communications </w:t>
            </w:r>
            <w:r w:rsidRPr="00B61FD7">
              <w:t>and Phraseology</w:t>
            </w:r>
            <w:r w:rsidRPr="00B83DFD">
              <w:t xml:space="preserve"> is</w:t>
            </w:r>
            <w:r w:rsidR="00611E31" w:rsidRPr="00B83DFD">
              <w:t>,</w:t>
            </w:r>
            <w:r w:rsidRPr="00F13C50">
              <w:t xml:space="preserve"> associated</w:t>
            </w:r>
            <w:r w:rsidRPr="00B91E28">
              <w:t xml:space="preserve"> with Recommendation R1012 ‐ VTS Communications, a </w:t>
            </w:r>
            <w:r w:rsidRPr="00B91E28">
              <w:rPr>
                <w:b/>
              </w:rPr>
              <w:t>normative provision</w:t>
            </w:r>
            <w:r w:rsidRPr="00B91E28">
              <w:t xml:space="preserve"> of IALA Standard 1040 Vessel Traffic Services.  To demonstrate compliance with the Recommendation the provisions of this Guideline need to be implemented</w:t>
            </w:r>
          </w:p>
        </w:tc>
      </w:tr>
    </w:tbl>
    <w:p w14:paraId="36FA2BB6" w14:textId="77777777" w:rsidR="00B91E28" w:rsidRDefault="00B91E28" w:rsidP="00B91E28">
      <w:pPr>
        <w:pStyle w:val="Brdtext"/>
        <w:spacing w:before="120"/>
      </w:pPr>
      <w:r>
        <w:t>The guideline will also assist:</w:t>
      </w:r>
    </w:p>
    <w:p w14:paraId="366BC3FA" w14:textId="77777777" w:rsidR="00B91E28" w:rsidRDefault="00B91E28" w:rsidP="00FF2C5B">
      <w:pPr>
        <w:pStyle w:val="Bullet1"/>
        <w:ind w:left="850"/>
      </w:pPr>
      <w:r w:rsidRPr="00007D1B">
        <w:t xml:space="preserve">VTS </w:t>
      </w:r>
      <w:r w:rsidRPr="00085F66">
        <w:t>authorities</w:t>
      </w:r>
      <w:r w:rsidRPr="00007D1B">
        <w:t xml:space="preserve"> prepare standardised operating procedures for communication and should be read in conjunction with IALA Guideline G1141</w:t>
      </w:r>
      <w:r>
        <w:t xml:space="preserve"> - Operational Procedures for Vessel Traffic Services. </w:t>
      </w:r>
    </w:p>
    <w:p w14:paraId="5F4A2602" w14:textId="77777777" w:rsidR="00BF43AA" w:rsidRPr="001E5B39" w:rsidRDefault="00B91E28" w:rsidP="001E5B39">
      <w:pPr>
        <w:pStyle w:val="Bullet1"/>
        <w:spacing w:after="200" w:line="276" w:lineRule="auto"/>
        <w:ind w:left="850"/>
      </w:pPr>
      <w:r>
        <w:t>VTS Training organisations incorporate the use of standard VTS phraseology into their course curriculums.</w:t>
      </w:r>
    </w:p>
    <w:p w14:paraId="3AA112EA" w14:textId="77777777" w:rsidR="001E5B39" w:rsidRDefault="001E5B39">
      <w:pPr>
        <w:spacing w:after="200" w:line="276" w:lineRule="auto"/>
        <w:rPr>
          <w:rFonts w:asciiTheme="majorHAnsi" w:eastAsiaTheme="majorEastAsia" w:hAnsiTheme="majorHAnsi" w:cstheme="majorBidi"/>
          <w:b/>
          <w:bCs/>
          <w:caps/>
          <w:color w:val="407EC9"/>
          <w:sz w:val="28"/>
          <w:szCs w:val="24"/>
        </w:rPr>
      </w:pPr>
      <w:r>
        <w:br w:type="page"/>
      </w:r>
    </w:p>
    <w:p w14:paraId="505F5BF8" w14:textId="77777777" w:rsidR="00B6374D" w:rsidRPr="00E2415D" w:rsidRDefault="00B6374D" w:rsidP="00B6374D">
      <w:pPr>
        <w:pStyle w:val="Rubrik1"/>
      </w:pPr>
      <w:bookmarkStart w:id="4" w:name="_Toc67943014"/>
      <w:r w:rsidRPr="00E2415D">
        <w:lastRenderedPageBreak/>
        <w:t>DOCUMENT STRUCTURE</w:t>
      </w:r>
      <w:bookmarkEnd w:id="4"/>
      <w:r w:rsidRPr="00E2415D">
        <w:t xml:space="preserve"> </w:t>
      </w:r>
    </w:p>
    <w:p w14:paraId="75582570" w14:textId="77777777" w:rsidR="00B6374D" w:rsidRPr="00E2415D" w:rsidRDefault="00B6374D" w:rsidP="00B6374D">
      <w:pPr>
        <w:pStyle w:val="Heading1separatationline"/>
      </w:pPr>
    </w:p>
    <w:p w14:paraId="51A12C8D" w14:textId="77777777" w:rsidR="00B6374D" w:rsidRPr="00E2415D" w:rsidRDefault="00B6374D" w:rsidP="00B6374D">
      <w:pPr>
        <w:pStyle w:val="Brdtext"/>
      </w:pPr>
      <w:r w:rsidRPr="00E2415D">
        <w:t>This document consists of three parts:</w:t>
      </w:r>
    </w:p>
    <w:p w14:paraId="2F370899" w14:textId="67FFBADE" w:rsidR="00B6374D" w:rsidRPr="00E2415D" w:rsidRDefault="00B6374D" w:rsidP="00FB3A5E">
      <w:pPr>
        <w:pStyle w:val="Bullet1"/>
        <w:ind w:left="850"/>
      </w:pPr>
      <w:r w:rsidRPr="00E2415D">
        <w:t>Part A sets out the general pr</w:t>
      </w:r>
      <w:r w:rsidR="00816C30">
        <w:t>inciples for VTS Communications;</w:t>
      </w:r>
    </w:p>
    <w:p w14:paraId="6D519438" w14:textId="2DF03D4B" w:rsidR="00B6374D" w:rsidRPr="00E2415D" w:rsidRDefault="00B6374D" w:rsidP="00FB3A5E">
      <w:pPr>
        <w:pStyle w:val="Bullet1"/>
        <w:ind w:left="850"/>
      </w:pPr>
      <w:r w:rsidRPr="00E2415D">
        <w:t>Part B provides more general guidance on message composition, delivery and interpretatio</w:t>
      </w:r>
      <w:r w:rsidR="00816C30">
        <w:t>n;</w:t>
      </w:r>
      <w:r w:rsidRPr="00E2415D">
        <w:t xml:space="preserve"> and</w:t>
      </w:r>
    </w:p>
    <w:p w14:paraId="6DB022D9" w14:textId="77777777" w:rsidR="00B6374D" w:rsidRPr="00E2415D" w:rsidRDefault="00B6374D" w:rsidP="00FB3A5E">
      <w:pPr>
        <w:pStyle w:val="Bullet1"/>
        <w:ind w:left="850"/>
      </w:pPr>
      <w:r w:rsidRPr="00E2415D">
        <w:t>Part C identifies a number of standard phrases for use in VTS operations.</w:t>
      </w:r>
    </w:p>
    <w:p w14:paraId="1935DE70" w14:textId="77777777" w:rsidR="00B91E28" w:rsidRPr="00B61FD7" w:rsidRDefault="00B91E28" w:rsidP="00B61FD7">
      <w:pPr>
        <w:pStyle w:val="Rubrik1"/>
      </w:pPr>
      <w:bookmarkStart w:id="5" w:name="_Toc67943015"/>
      <w:r w:rsidRPr="00B61FD7">
        <w:t xml:space="preserve">PART A </w:t>
      </w:r>
      <w:r w:rsidRPr="00B61FD7">
        <w:tab/>
        <w:t>GENERAL PRINCPLES OF VTS COMMUNICATIONS</w:t>
      </w:r>
      <w:bookmarkEnd w:id="5"/>
    </w:p>
    <w:p w14:paraId="42A32F0D" w14:textId="77777777" w:rsidR="00B91E28" w:rsidRPr="00B91E28" w:rsidRDefault="00B91E28" w:rsidP="00B91E28">
      <w:pPr>
        <w:pStyle w:val="Heading1separatationline"/>
      </w:pPr>
    </w:p>
    <w:p w14:paraId="0950E0B0" w14:textId="77777777" w:rsidR="00B91E28" w:rsidRDefault="00B91E28" w:rsidP="00B61FD7">
      <w:pPr>
        <w:pStyle w:val="Rubrik2"/>
      </w:pPr>
      <w:bookmarkStart w:id="6" w:name="_Toc67943016"/>
      <w:r>
        <w:t>INTERNATIONAL / NATIONAL OBLIGATIONS</w:t>
      </w:r>
      <w:bookmarkEnd w:id="6"/>
    </w:p>
    <w:p w14:paraId="7EC8870A" w14:textId="77777777" w:rsidR="00B91E28" w:rsidRPr="00B91E28" w:rsidRDefault="00B91E28" w:rsidP="00B91E28">
      <w:pPr>
        <w:pStyle w:val="Heading1separatationline"/>
      </w:pPr>
    </w:p>
    <w:p w14:paraId="6DF1994B" w14:textId="7057BC00" w:rsidR="00B91E28" w:rsidRDefault="00B91E28" w:rsidP="00B91E28">
      <w:pPr>
        <w:pStyle w:val="Brdtext"/>
      </w:pPr>
      <w:r>
        <w:t xml:space="preserve">ITU Radio Regulations </w:t>
      </w:r>
      <w:r w:rsidR="008E4E12">
        <w:t>[</w:t>
      </w:r>
      <w:r w:rsidR="00486A85" w:rsidRPr="00486A85">
        <w:rPr>
          <w:i/>
          <w:highlight w:val="yellow"/>
        </w:rPr>
        <w:t>reference number to be inserted</w:t>
      </w:r>
      <w:r w:rsidR="008E4E12">
        <w:t>]</w:t>
      </w:r>
      <w:r w:rsidR="00486A85">
        <w:t xml:space="preserve"> </w:t>
      </w:r>
      <w:r>
        <w:t xml:space="preserve">require shore-based operators to be appropriately qualified: </w:t>
      </w:r>
    </w:p>
    <w:p w14:paraId="6892CC74" w14:textId="77777777" w:rsidR="00B91E28" w:rsidRPr="00B91E28" w:rsidRDefault="00B91E28" w:rsidP="00B91E28">
      <w:pPr>
        <w:pStyle w:val="Brdtext"/>
        <w:ind w:left="708"/>
        <w:rPr>
          <w:i/>
        </w:rPr>
      </w:pPr>
      <w:r w:rsidRPr="00B91E28">
        <w:rPr>
          <w:i/>
        </w:rPr>
        <w:t>No. 48.1          § 1       Administrations shall ensure that the staff on duty in coast stations and in coast earth stations are adequately qualified to operate the stations efficiently.</w:t>
      </w:r>
    </w:p>
    <w:p w14:paraId="62BA61DE" w14:textId="77777777" w:rsidR="00B91E28" w:rsidRDefault="00B91E28" w:rsidP="00B91E28">
      <w:pPr>
        <w:pStyle w:val="Brdtext"/>
      </w:pPr>
      <w:r>
        <w:t>VTS personnel</w:t>
      </w:r>
      <w:r w:rsidR="00E11C4A">
        <w:t xml:space="preserve"> should</w:t>
      </w:r>
      <w:r>
        <w:t xml:space="preserve"> hold appropriate national qualifications to operate the VHF marine radiotelephony equipment. </w:t>
      </w:r>
      <w:r w:rsidR="009F216D">
        <w:t>These qualifications should</w:t>
      </w:r>
      <w:r>
        <w:t xml:space="preserve"> include operating procedures relating to </w:t>
      </w:r>
      <w:r w:rsidR="002755CE">
        <w:t>d</w:t>
      </w:r>
      <w:r w:rsidR="009F216D">
        <w:t>istress</w:t>
      </w:r>
      <w:r>
        <w:t>, urgency</w:t>
      </w:r>
      <w:r w:rsidR="009F216D">
        <w:t>,</w:t>
      </w:r>
      <w:r>
        <w:t xml:space="preserve"> safety</w:t>
      </w:r>
      <w:r w:rsidR="009F216D">
        <w:t xml:space="preserve"> and routine communications</w:t>
      </w:r>
      <w:r>
        <w:t>.</w:t>
      </w:r>
    </w:p>
    <w:p w14:paraId="234978C9" w14:textId="77777777" w:rsidR="00B91E28" w:rsidRPr="00DF77EE" w:rsidRDefault="00B91E28" w:rsidP="00B61FD7">
      <w:pPr>
        <w:pStyle w:val="Rubrik2"/>
      </w:pPr>
      <w:bookmarkStart w:id="7" w:name="_Toc67943017"/>
      <w:r w:rsidRPr="00DF77EE">
        <w:t>LANGUAGE</w:t>
      </w:r>
      <w:bookmarkEnd w:id="7"/>
    </w:p>
    <w:p w14:paraId="54AB8984" w14:textId="77777777" w:rsidR="00B91E28" w:rsidRPr="00B91E28" w:rsidRDefault="00B91E28" w:rsidP="00B91E28">
      <w:pPr>
        <w:pStyle w:val="Heading1separatationline"/>
      </w:pPr>
    </w:p>
    <w:p w14:paraId="53C76644" w14:textId="77777777" w:rsidR="00B91E28" w:rsidRDefault="00B91E28" w:rsidP="00B91E28">
      <w:pPr>
        <w:pStyle w:val="Brdtext"/>
      </w:pPr>
      <w:r>
        <w:t xml:space="preserve">English language should be used for all VTS communications with </w:t>
      </w:r>
      <w:r w:rsidR="003728D9">
        <w:t>ships</w:t>
      </w:r>
      <w:r w:rsidR="002755CE">
        <w:t xml:space="preserve"> and </w:t>
      </w:r>
      <w:r>
        <w:t xml:space="preserve">allied services unless use of an alternative language has been agreed. </w:t>
      </w:r>
      <w:r w:rsidR="009F216D">
        <w:t xml:space="preserve">If </w:t>
      </w:r>
      <w:r>
        <w:t xml:space="preserve">an alternative language be used, VTS </w:t>
      </w:r>
      <w:r w:rsidR="002755CE">
        <w:t>p</w:t>
      </w:r>
      <w:r w:rsidR="009F216D">
        <w:t xml:space="preserve">ersonnel </w:t>
      </w:r>
      <w:r>
        <w:t>should be mindful that not all participants may understand what is being communicated.</w:t>
      </w:r>
    </w:p>
    <w:p w14:paraId="23AB2C53" w14:textId="77777777" w:rsidR="00B91E28" w:rsidRDefault="00B91E28" w:rsidP="00B61FD7">
      <w:pPr>
        <w:pStyle w:val="Rubrik2"/>
      </w:pPr>
      <w:bookmarkStart w:id="8" w:name="_Toc67943018"/>
      <w:r>
        <w:t>CONSIST</w:t>
      </w:r>
      <w:r w:rsidR="009E1A6C">
        <w:t>E</w:t>
      </w:r>
      <w:r>
        <w:t>NCY</w:t>
      </w:r>
      <w:bookmarkEnd w:id="8"/>
    </w:p>
    <w:p w14:paraId="78D03C06" w14:textId="77777777" w:rsidR="00B91E28" w:rsidRPr="00B91E28" w:rsidRDefault="00B91E28" w:rsidP="00B91E28">
      <w:pPr>
        <w:pStyle w:val="Heading1separatationline"/>
      </w:pPr>
    </w:p>
    <w:p w14:paraId="679BA425" w14:textId="77777777" w:rsidR="00B91E28" w:rsidRDefault="00B91E28" w:rsidP="00B91E28">
      <w:pPr>
        <w:pStyle w:val="Brdtext"/>
      </w:pPr>
      <w:r>
        <w:t xml:space="preserve">Attention should be given to the correct use of phraseology where applicable to establish efficient, clear, concise, and unambiguous communications. </w:t>
      </w:r>
    </w:p>
    <w:p w14:paraId="58F503EB" w14:textId="77777777" w:rsidR="00B91E28" w:rsidRDefault="00B91E28" w:rsidP="00B91E28">
      <w:pPr>
        <w:pStyle w:val="Brdtext"/>
      </w:pPr>
      <w:r>
        <w:t>VTS Authorities should implement appropriate procedures to ensure the consistent and correct use of VTS phraseology in all instances in which they are applicable.</w:t>
      </w:r>
    </w:p>
    <w:p w14:paraId="4AA43E77" w14:textId="77777777" w:rsidR="00B6374D" w:rsidRDefault="00B6374D" w:rsidP="00B6374D">
      <w:pPr>
        <w:pStyle w:val="Rubrik2"/>
      </w:pPr>
      <w:bookmarkStart w:id="9" w:name="_Hlk66096798"/>
      <w:bookmarkStart w:id="10" w:name="_Toc67943019"/>
      <w:r w:rsidRPr="00B6374D">
        <w:t>IMPORTANCE OF USING STANDARD PHRASEOLOGY</w:t>
      </w:r>
      <w:bookmarkEnd w:id="9"/>
      <w:bookmarkEnd w:id="10"/>
    </w:p>
    <w:p w14:paraId="19FD2AE2" w14:textId="77777777" w:rsidR="00B6374D" w:rsidRDefault="00B6374D" w:rsidP="00B6374D">
      <w:pPr>
        <w:pStyle w:val="Heading2separationline"/>
      </w:pPr>
    </w:p>
    <w:p w14:paraId="2062D6CD" w14:textId="77777777" w:rsidR="00B6374D" w:rsidRPr="00BF43AA" w:rsidRDefault="00B6374D" w:rsidP="00B6374D">
      <w:pPr>
        <w:pStyle w:val="Bullet1"/>
        <w:numPr>
          <w:ilvl w:val="0"/>
          <w:numId w:val="0"/>
        </w:numPr>
      </w:pPr>
      <w:r w:rsidRPr="00BF43AA">
        <w:t xml:space="preserve">The </w:t>
      </w:r>
      <w:r>
        <w:t>use of standard phraseology is important in order to avoid</w:t>
      </w:r>
      <w:r w:rsidRPr="00BF43AA">
        <w:t>:</w:t>
      </w:r>
    </w:p>
    <w:p w14:paraId="0AD740E1" w14:textId="77777777" w:rsidR="00B6374D" w:rsidRPr="00BF43AA" w:rsidRDefault="00B6374D" w:rsidP="00816C30">
      <w:pPr>
        <w:pStyle w:val="Bullet1"/>
        <w:ind w:left="850"/>
      </w:pPr>
      <w:r w:rsidRPr="00BF43AA">
        <w:t>The receiver/s not hear</w:t>
      </w:r>
      <w:r w:rsidR="008D57D5">
        <w:t>ing</w:t>
      </w:r>
      <w:r w:rsidRPr="00BF43AA">
        <w:t xml:space="preserve"> the message correctly. When the standard phrases were adopted, consideration was given to choosing words and phrases that sound distinctly different and therefore cannot be confused under any readability circumstances.</w:t>
      </w:r>
    </w:p>
    <w:p w14:paraId="7EE0B95F" w14:textId="77777777" w:rsidR="00B6374D" w:rsidRPr="00BF43AA" w:rsidRDefault="00B6374D" w:rsidP="00816C30">
      <w:pPr>
        <w:pStyle w:val="Bullet1"/>
        <w:ind w:left="850"/>
      </w:pPr>
      <w:r w:rsidRPr="00BF43AA">
        <w:t>The receiver/s not understand</w:t>
      </w:r>
      <w:r w:rsidR="008D57D5">
        <w:t>ing</w:t>
      </w:r>
      <w:r w:rsidRPr="00BF43AA">
        <w:t xml:space="preserve"> the message. This may be due to e.g. using phrasal verbs or other words that are not commonly known. The different levels of knowledge of the English language contributes to this as well.</w:t>
      </w:r>
    </w:p>
    <w:p w14:paraId="0E347637" w14:textId="08702865" w:rsidR="00B6374D" w:rsidRPr="00BF43AA" w:rsidRDefault="00524DBB" w:rsidP="00816C30">
      <w:pPr>
        <w:pStyle w:val="Bullet1"/>
        <w:ind w:left="850"/>
      </w:pPr>
      <w:r>
        <w:t>A</w:t>
      </w:r>
      <w:r w:rsidRPr="00BF43AA">
        <w:t>mbiguit</w:t>
      </w:r>
      <w:r>
        <w:t>y</w:t>
      </w:r>
      <w:r w:rsidR="00B6374D" w:rsidRPr="00BF43AA">
        <w:t xml:space="preserve">, i.e. the transmitting person may mean one thing and the </w:t>
      </w:r>
      <w:r w:rsidR="00C00383">
        <w:t xml:space="preserve">receiving person </w:t>
      </w:r>
      <w:r w:rsidR="00B6374D" w:rsidRPr="00BF43AA">
        <w:t>may understand something else.</w:t>
      </w:r>
    </w:p>
    <w:p w14:paraId="0DA7C379" w14:textId="07798996" w:rsidR="00B6374D" w:rsidRPr="00BF43AA" w:rsidRDefault="00B6374D" w:rsidP="00816C30">
      <w:pPr>
        <w:pStyle w:val="Bullet1"/>
        <w:ind w:left="850"/>
      </w:pPr>
      <w:r w:rsidRPr="00BF43AA">
        <w:t>The message ha</w:t>
      </w:r>
      <w:r w:rsidR="008D57D5">
        <w:t xml:space="preserve">ving </w:t>
      </w:r>
      <w:r w:rsidRPr="00BF43AA">
        <w:t>to be repeated, resulting in delay in response and frequency congestion</w:t>
      </w:r>
      <w:r w:rsidR="009236F1">
        <w:t>.</w:t>
      </w:r>
    </w:p>
    <w:p w14:paraId="7802A1DD" w14:textId="77777777" w:rsidR="00B6374D" w:rsidRDefault="00B6374D" w:rsidP="00816C30">
      <w:pPr>
        <w:pStyle w:val="Bullet1"/>
        <w:ind w:left="850"/>
      </w:pPr>
      <w:r w:rsidRPr="00BF43AA">
        <w:t>Parts of the message be</w:t>
      </w:r>
      <w:r w:rsidR="008D57D5">
        <w:t>ing</w:t>
      </w:r>
      <w:r w:rsidRPr="00BF43AA">
        <w:t xml:space="preserve"> incorrectly acted </w:t>
      </w:r>
      <w:r w:rsidR="008D57D5">
        <w:t>up</w:t>
      </w:r>
      <w:r w:rsidRPr="00BF43AA">
        <w:t>on.</w:t>
      </w:r>
    </w:p>
    <w:p w14:paraId="1808A23C" w14:textId="77777777" w:rsidR="00B91E28" w:rsidRDefault="00B91E28" w:rsidP="00B61FD7">
      <w:pPr>
        <w:pStyle w:val="Rubrik2"/>
      </w:pPr>
      <w:bookmarkStart w:id="11" w:name="_Toc67943020"/>
      <w:r>
        <w:lastRenderedPageBreak/>
        <w:t>CULTURAL DIFFERENCES</w:t>
      </w:r>
      <w:bookmarkEnd w:id="11"/>
    </w:p>
    <w:p w14:paraId="1E449085" w14:textId="77777777" w:rsidR="00B91E28" w:rsidRPr="00B91E28" w:rsidRDefault="00B91E28" w:rsidP="00B91E28">
      <w:pPr>
        <w:pStyle w:val="Heading1separatationline"/>
      </w:pPr>
    </w:p>
    <w:p w14:paraId="4769050C" w14:textId="77777777" w:rsidR="00B91E28" w:rsidRDefault="00B91E28" w:rsidP="00B91E28">
      <w:pPr>
        <w:pStyle w:val="Brdtext"/>
      </w:pPr>
      <w:r>
        <w:t>Differing cultural experiences and backgrounds may result in different responses to situations. A lack of awareness of these differences could increase the possibility of errors and misunderstandings.</w:t>
      </w:r>
    </w:p>
    <w:p w14:paraId="22F3892F" w14:textId="77777777" w:rsidR="00B91E28" w:rsidRDefault="00B91E28" w:rsidP="00B91E28">
      <w:pPr>
        <w:pStyle w:val="Brdtext"/>
      </w:pPr>
      <w:r>
        <w:t>When VTS personnel communicate cross‐culturally special attention should be made to:</w:t>
      </w:r>
    </w:p>
    <w:p w14:paraId="73E29228" w14:textId="77777777" w:rsidR="00B91E28" w:rsidRDefault="00B91E28" w:rsidP="00FF2C5B">
      <w:pPr>
        <w:pStyle w:val="Bullet1"/>
        <w:ind w:left="850"/>
      </w:pPr>
      <w:r>
        <w:t>Share crucial information with ships to create a common perception of potential dangers, even if this information seems ‘obvious’.</w:t>
      </w:r>
    </w:p>
    <w:p w14:paraId="560E10AD" w14:textId="77777777" w:rsidR="00B91E28" w:rsidRDefault="00B91E28" w:rsidP="00FF2C5B">
      <w:pPr>
        <w:pStyle w:val="Bullet1"/>
        <w:ind w:left="850"/>
      </w:pPr>
      <w:r>
        <w:t>Use closed loop (or Read‐back) techniques when information may be misunderstood such as the number of persons on‐board or information that would benefit others using the VTS area, instructions or advice.</w:t>
      </w:r>
    </w:p>
    <w:p w14:paraId="74A29855" w14:textId="77777777" w:rsidR="003D0D9E" w:rsidRDefault="003D0D9E">
      <w:pPr>
        <w:spacing w:after="200" w:line="276" w:lineRule="auto"/>
        <w:rPr>
          <w:rFonts w:asciiTheme="majorHAnsi" w:eastAsiaTheme="majorEastAsia" w:hAnsiTheme="majorHAnsi" w:cstheme="majorBidi"/>
          <w:b/>
          <w:bCs/>
          <w:caps/>
          <w:color w:val="407EC9"/>
          <w:sz w:val="28"/>
          <w:szCs w:val="24"/>
        </w:rPr>
      </w:pPr>
      <w:r>
        <w:br w:type="page"/>
      </w:r>
    </w:p>
    <w:p w14:paraId="1CBAECC4" w14:textId="77777777" w:rsidR="00B91E28" w:rsidRPr="00B61FD7" w:rsidRDefault="00B91E28" w:rsidP="00B61FD7">
      <w:pPr>
        <w:pStyle w:val="Rubrik1"/>
      </w:pPr>
      <w:bookmarkStart w:id="12" w:name="_Toc67943021"/>
      <w:r w:rsidRPr="00B61FD7">
        <w:lastRenderedPageBreak/>
        <w:t>PART B</w:t>
      </w:r>
      <w:r w:rsidRPr="00B61FD7">
        <w:tab/>
        <w:t>MESSAGE COMP</w:t>
      </w:r>
      <w:r w:rsidR="002755CE" w:rsidRPr="00B61FD7">
        <w:t>ILATION</w:t>
      </w:r>
      <w:r w:rsidRPr="00B61FD7">
        <w:t>, DELIVERY AND INTERPRETATION</w:t>
      </w:r>
      <w:bookmarkEnd w:id="12"/>
    </w:p>
    <w:p w14:paraId="4A19E6A8" w14:textId="77777777" w:rsidR="00B91E28" w:rsidRPr="00B91E28" w:rsidRDefault="00B91E28" w:rsidP="00B91E28">
      <w:pPr>
        <w:pStyle w:val="Heading1separatationline"/>
      </w:pPr>
    </w:p>
    <w:p w14:paraId="5EB2917F" w14:textId="77777777" w:rsidR="00AB5C61" w:rsidRDefault="00AB5C61" w:rsidP="00B61FD7">
      <w:pPr>
        <w:pStyle w:val="Rubrik2"/>
      </w:pPr>
      <w:bookmarkStart w:id="13" w:name="_Toc63751111"/>
      <w:bookmarkStart w:id="14" w:name="_Toc63751112"/>
      <w:bookmarkStart w:id="15" w:name="_Toc63751113"/>
      <w:bookmarkStart w:id="16" w:name="_Toc63751114"/>
      <w:bookmarkStart w:id="17" w:name="_Toc63344690"/>
      <w:bookmarkStart w:id="18" w:name="_Toc63751115"/>
      <w:bookmarkStart w:id="19" w:name="_Toc63344691"/>
      <w:bookmarkStart w:id="20" w:name="_Toc63751116"/>
      <w:bookmarkStart w:id="21" w:name="_Toc63344692"/>
      <w:bookmarkStart w:id="22" w:name="_Toc63751117"/>
      <w:bookmarkStart w:id="23" w:name="_Toc63344693"/>
      <w:bookmarkStart w:id="24" w:name="_Toc63751118"/>
      <w:bookmarkStart w:id="25" w:name="_Toc63344694"/>
      <w:bookmarkStart w:id="26" w:name="_Toc63751119"/>
      <w:bookmarkStart w:id="27" w:name="_Toc63344695"/>
      <w:bookmarkStart w:id="28" w:name="_Toc63751120"/>
      <w:bookmarkStart w:id="29" w:name="_Toc6794302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t>COMPILING A MESSAGE</w:t>
      </w:r>
      <w:bookmarkEnd w:id="29"/>
    </w:p>
    <w:p w14:paraId="0384A682" w14:textId="77777777" w:rsidR="00B61FD7" w:rsidRDefault="00B61FD7" w:rsidP="00B61FD7">
      <w:pPr>
        <w:pStyle w:val="Heading2separationline"/>
      </w:pPr>
    </w:p>
    <w:p w14:paraId="12F475E3" w14:textId="77777777" w:rsidR="0022238E" w:rsidRDefault="0022238E" w:rsidP="0022238E">
      <w:pPr>
        <w:pStyle w:val="Brdtext"/>
      </w:pPr>
      <w:r>
        <w:t>The purpose of standard phraseology is to convey information or instructions unambiguously to a specific recipient or recipients. Use of standard format and content will help to achieve this purpose.</w:t>
      </w:r>
    </w:p>
    <w:p w14:paraId="475B42D5" w14:textId="77777777" w:rsidR="00B6374D" w:rsidRPr="00B6374D" w:rsidRDefault="00B00A03" w:rsidP="00E2415D">
      <w:pPr>
        <w:pStyle w:val="Brdtext"/>
      </w:pPr>
      <w:r>
        <w:t>S</w:t>
      </w:r>
      <w:r w:rsidR="0022238E">
        <w:t>tandard phrases are identified in Part C for use in operational circumstances where time may be critical or where misunderstandings might compromise safety,</w:t>
      </w:r>
      <w:r w:rsidR="002659AA">
        <w:t xml:space="preserve"> however</w:t>
      </w:r>
      <w:r w:rsidR="0022238E">
        <w:t xml:space="preserve"> there will be many situations where such urgency does not apply and</w:t>
      </w:r>
      <w:r>
        <w:t xml:space="preserve"> </w:t>
      </w:r>
      <w:r w:rsidR="0022238E">
        <w:t>no standard phrase has been identified.  In such circumstances, plain language</w:t>
      </w:r>
      <w:r w:rsidR="0022238E">
        <w:rPr>
          <w:rStyle w:val="Fotnotsreferens"/>
        </w:rPr>
        <w:footnoteReference w:id="1"/>
      </w:r>
      <w:r w:rsidR="0022238E">
        <w:t xml:space="preserve">  or locally adopted phrases should be used following the general guidance on phraseology below.</w:t>
      </w:r>
    </w:p>
    <w:p w14:paraId="131FB628" w14:textId="77777777" w:rsidR="00B91E28" w:rsidRPr="00B91E28" w:rsidRDefault="00B91E28" w:rsidP="00B91E28">
      <w:pPr>
        <w:pStyle w:val="Rubrik3"/>
      </w:pPr>
      <w:bookmarkStart w:id="30" w:name="_Toc67943023"/>
      <w:r>
        <w:t>MESSAGE STRUCTUR</w:t>
      </w:r>
      <w:r w:rsidR="00B61FD7">
        <w:t>E</w:t>
      </w:r>
      <w:bookmarkEnd w:id="30"/>
    </w:p>
    <w:p w14:paraId="429BC8AA" w14:textId="77777777" w:rsidR="00B91E28" w:rsidRDefault="00B91E28" w:rsidP="00B91E28">
      <w:pPr>
        <w:pStyle w:val="Brdtext"/>
      </w:pPr>
      <w:r>
        <w:t>Message structure provides the framework to convey information or instructions unambiguously us</w:t>
      </w:r>
      <w:r w:rsidR="009E1A6C">
        <w:t>ing</w:t>
      </w:r>
      <w:r>
        <w:t xml:space="preserve"> a standard format and content structure. </w:t>
      </w:r>
    </w:p>
    <w:p w14:paraId="6D6DFB12" w14:textId="77777777" w:rsidR="00B91E28" w:rsidRDefault="00B91E28" w:rsidP="00B91E28">
      <w:pPr>
        <w:pStyle w:val="Brdtext"/>
      </w:pPr>
      <w:r>
        <w:t>Radio communications messages should have the following structure:</w:t>
      </w:r>
    </w:p>
    <w:tbl>
      <w:tblPr>
        <w:tblStyle w:val="TableGrid2"/>
        <w:tblW w:w="0" w:type="auto"/>
        <w:jc w:val="center"/>
        <w:tblLook w:val="04A0" w:firstRow="1" w:lastRow="0" w:firstColumn="1" w:lastColumn="0" w:noHBand="0" w:noVBand="1"/>
      </w:tblPr>
      <w:tblGrid>
        <w:gridCol w:w="2541"/>
        <w:gridCol w:w="3350"/>
        <w:gridCol w:w="3351"/>
      </w:tblGrid>
      <w:tr w:rsidR="00B91E28" w:rsidRPr="00B91E28" w14:paraId="0ED9CBEB" w14:textId="77777777" w:rsidTr="008326B3">
        <w:trPr>
          <w:tblHeader/>
          <w:jc w:val="center"/>
        </w:trPr>
        <w:tc>
          <w:tcPr>
            <w:tcW w:w="2541" w:type="dxa"/>
            <w:tcBorders>
              <w:bottom w:val="single" w:sz="4" w:space="0" w:color="auto"/>
            </w:tcBorders>
          </w:tcPr>
          <w:p w14:paraId="2F45CF29" w14:textId="77777777" w:rsidR="00B91E28" w:rsidRPr="00B91E28" w:rsidRDefault="00B91E28" w:rsidP="008326B3">
            <w:pPr>
              <w:pStyle w:val="Tableheading"/>
            </w:pPr>
            <w:r w:rsidRPr="00B91E28">
              <w:t>1. Establish contact</w:t>
            </w:r>
          </w:p>
        </w:tc>
        <w:tc>
          <w:tcPr>
            <w:tcW w:w="3350" w:type="dxa"/>
          </w:tcPr>
          <w:p w14:paraId="242927D8" w14:textId="77777777" w:rsidR="00B91E28" w:rsidRPr="00B91E28" w:rsidRDefault="00B91E28">
            <w:pPr>
              <w:pStyle w:val="Tabletext"/>
            </w:pPr>
            <w:r w:rsidRPr="00B91E28">
              <w:t xml:space="preserve">(Name of </w:t>
            </w:r>
            <w:r w:rsidR="003728D9">
              <w:t>ship</w:t>
            </w:r>
            <w:r w:rsidRPr="00B91E28">
              <w:t>/Call sign) this is (name) VTS</w:t>
            </w:r>
          </w:p>
        </w:tc>
        <w:tc>
          <w:tcPr>
            <w:tcW w:w="3351" w:type="dxa"/>
          </w:tcPr>
          <w:p w14:paraId="59EA5C0A" w14:textId="77777777" w:rsidR="00B91E28" w:rsidRPr="00B91E28" w:rsidRDefault="00B91E28" w:rsidP="008326B3">
            <w:pPr>
              <w:pStyle w:val="Tabletext"/>
            </w:pPr>
          </w:p>
        </w:tc>
      </w:tr>
      <w:tr w:rsidR="00B91E28" w:rsidRPr="00B91E28" w14:paraId="5C3A8F37" w14:textId="77777777" w:rsidTr="008326B3">
        <w:trPr>
          <w:jc w:val="center"/>
        </w:trPr>
        <w:tc>
          <w:tcPr>
            <w:tcW w:w="2541" w:type="dxa"/>
            <w:tcBorders>
              <w:bottom w:val="nil"/>
            </w:tcBorders>
          </w:tcPr>
          <w:p w14:paraId="5470B982" w14:textId="77777777" w:rsidR="00B91E28" w:rsidRPr="00B91E28" w:rsidRDefault="00B91E28" w:rsidP="008326B3">
            <w:pPr>
              <w:pStyle w:val="Tableheading"/>
            </w:pPr>
            <w:r w:rsidRPr="00B91E28">
              <w:t>2. Exchange information</w:t>
            </w:r>
          </w:p>
        </w:tc>
        <w:tc>
          <w:tcPr>
            <w:tcW w:w="3350" w:type="dxa"/>
          </w:tcPr>
          <w:p w14:paraId="0389807B" w14:textId="77777777" w:rsidR="00B91E28" w:rsidRPr="00B91E28" w:rsidRDefault="00B91E28" w:rsidP="008326B3">
            <w:pPr>
              <w:pStyle w:val="Tabletext"/>
            </w:pPr>
            <w:r w:rsidRPr="00B91E28">
              <w:t>a. Message marker</w:t>
            </w:r>
          </w:p>
        </w:tc>
        <w:tc>
          <w:tcPr>
            <w:tcW w:w="3351" w:type="dxa"/>
          </w:tcPr>
          <w:p w14:paraId="4D129067" w14:textId="4EDD410E" w:rsidR="00B91E28" w:rsidRPr="00B91E28" w:rsidRDefault="00B91E28" w:rsidP="006C2D9E">
            <w:pPr>
              <w:pStyle w:val="Tabletext"/>
            </w:pPr>
            <w:r w:rsidRPr="00B91E28">
              <w:t xml:space="preserve">See </w:t>
            </w:r>
            <w:r w:rsidR="006C2D9E">
              <w:t>5.1.2 M</w:t>
            </w:r>
            <w:r w:rsidRPr="00B91E28">
              <w:t>essage markers</w:t>
            </w:r>
          </w:p>
        </w:tc>
      </w:tr>
      <w:tr w:rsidR="00B91E28" w:rsidRPr="00B91E28" w14:paraId="00E4404A" w14:textId="77777777" w:rsidTr="008326B3">
        <w:trPr>
          <w:jc w:val="center"/>
        </w:trPr>
        <w:tc>
          <w:tcPr>
            <w:tcW w:w="2541" w:type="dxa"/>
            <w:tcBorders>
              <w:top w:val="nil"/>
            </w:tcBorders>
          </w:tcPr>
          <w:p w14:paraId="4D951BFA" w14:textId="77777777" w:rsidR="00B91E28" w:rsidRPr="00B91E28" w:rsidRDefault="00B91E28" w:rsidP="008326B3">
            <w:pPr>
              <w:pStyle w:val="Tableheading"/>
            </w:pPr>
          </w:p>
        </w:tc>
        <w:tc>
          <w:tcPr>
            <w:tcW w:w="3350" w:type="dxa"/>
          </w:tcPr>
          <w:p w14:paraId="6C5F2E58" w14:textId="77777777" w:rsidR="00B91E28" w:rsidRPr="00B91E28" w:rsidRDefault="00B91E28" w:rsidP="008326B3">
            <w:pPr>
              <w:pStyle w:val="Tabletext"/>
            </w:pPr>
            <w:r w:rsidRPr="00B91E28">
              <w:t>b. Phrase(s)</w:t>
            </w:r>
          </w:p>
        </w:tc>
        <w:tc>
          <w:tcPr>
            <w:tcW w:w="3351" w:type="dxa"/>
          </w:tcPr>
          <w:p w14:paraId="1A81CEB9" w14:textId="77777777" w:rsidR="00B91E28" w:rsidRPr="00B91E28" w:rsidRDefault="00B91E28" w:rsidP="008326B3">
            <w:pPr>
              <w:pStyle w:val="Tabletext"/>
            </w:pPr>
          </w:p>
        </w:tc>
      </w:tr>
      <w:tr w:rsidR="00B91E28" w:rsidRPr="00B91E28" w14:paraId="7480090C" w14:textId="77777777" w:rsidTr="008326B3">
        <w:trPr>
          <w:jc w:val="center"/>
        </w:trPr>
        <w:tc>
          <w:tcPr>
            <w:tcW w:w="2541" w:type="dxa"/>
          </w:tcPr>
          <w:p w14:paraId="4F830962" w14:textId="77777777" w:rsidR="00B91E28" w:rsidRPr="00B91E28" w:rsidRDefault="00B91E28" w:rsidP="008326B3">
            <w:pPr>
              <w:pStyle w:val="Tableheading"/>
            </w:pPr>
            <w:r w:rsidRPr="00B91E28">
              <w:t>3. End of message</w:t>
            </w:r>
          </w:p>
        </w:tc>
        <w:tc>
          <w:tcPr>
            <w:tcW w:w="3350" w:type="dxa"/>
          </w:tcPr>
          <w:p w14:paraId="710BDEC6" w14:textId="77777777" w:rsidR="00B91E28" w:rsidRPr="00B91E28" w:rsidRDefault="00B91E28" w:rsidP="008326B3">
            <w:pPr>
              <w:pStyle w:val="Tabletext"/>
            </w:pPr>
            <w:r w:rsidRPr="00B91E28">
              <w:t>Over</w:t>
            </w:r>
          </w:p>
        </w:tc>
        <w:tc>
          <w:tcPr>
            <w:tcW w:w="3351" w:type="dxa"/>
          </w:tcPr>
          <w:p w14:paraId="6F6E45FE" w14:textId="77777777" w:rsidR="00B91E28" w:rsidRPr="00B91E28" w:rsidRDefault="00B91E28" w:rsidP="008326B3">
            <w:pPr>
              <w:pStyle w:val="Tabletext"/>
            </w:pPr>
            <w:r w:rsidRPr="00B91E28">
              <w:t>When expecting a reply</w:t>
            </w:r>
          </w:p>
        </w:tc>
      </w:tr>
      <w:tr w:rsidR="00B91E28" w:rsidRPr="00B91E28" w14:paraId="276B10F9" w14:textId="77777777" w:rsidTr="008326B3">
        <w:trPr>
          <w:trHeight w:val="359"/>
          <w:jc w:val="center"/>
        </w:trPr>
        <w:tc>
          <w:tcPr>
            <w:tcW w:w="2541" w:type="dxa"/>
          </w:tcPr>
          <w:p w14:paraId="6EE8013A" w14:textId="77777777" w:rsidR="00B91E28" w:rsidRPr="00B91E28" w:rsidRDefault="00B91E28" w:rsidP="008326B3">
            <w:pPr>
              <w:pStyle w:val="Tableheading"/>
            </w:pPr>
            <w:r w:rsidRPr="00B91E28">
              <w:t>4. End of conversation</w:t>
            </w:r>
          </w:p>
        </w:tc>
        <w:tc>
          <w:tcPr>
            <w:tcW w:w="3350" w:type="dxa"/>
          </w:tcPr>
          <w:p w14:paraId="5583EF40" w14:textId="77777777" w:rsidR="00B91E28" w:rsidRPr="00B91E28" w:rsidRDefault="00B91E28" w:rsidP="008326B3">
            <w:pPr>
              <w:pStyle w:val="Tabletext"/>
              <w:rPr>
                <w:color w:val="000000"/>
              </w:rPr>
            </w:pPr>
            <w:r w:rsidRPr="00B91E28">
              <w:t>Out</w:t>
            </w:r>
          </w:p>
        </w:tc>
        <w:tc>
          <w:tcPr>
            <w:tcW w:w="3351" w:type="dxa"/>
          </w:tcPr>
          <w:p w14:paraId="417E5AB8" w14:textId="77777777" w:rsidR="00B91E28" w:rsidRPr="00B91E28" w:rsidRDefault="00B91E28" w:rsidP="008326B3">
            <w:pPr>
              <w:pStyle w:val="Tabletext"/>
              <w:rPr>
                <w:color w:val="000000"/>
              </w:rPr>
            </w:pPr>
            <w:r w:rsidRPr="00B91E28">
              <w:t>When expecting no reply</w:t>
            </w:r>
          </w:p>
        </w:tc>
      </w:tr>
    </w:tbl>
    <w:p w14:paraId="5176E8E9" w14:textId="77777777" w:rsidR="00B91E28" w:rsidRDefault="00B91E28" w:rsidP="00B91E28">
      <w:pPr>
        <w:pStyle w:val="Brdtext"/>
      </w:pPr>
    </w:p>
    <w:p w14:paraId="59D22549" w14:textId="6BBDC314" w:rsidR="00B91E28" w:rsidRDefault="00B91E28" w:rsidP="00B91E28">
      <w:pPr>
        <w:pStyle w:val="Brdtext"/>
      </w:pPr>
      <w:r>
        <w:t>Note</w:t>
      </w:r>
      <w:r w:rsidR="00412717">
        <w:t xml:space="preserve"> (1)</w:t>
      </w:r>
      <w:r w:rsidR="00724027">
        <w:t>:</w:t>
      </w:r>
      <w:r>
        <w:t xml:space="preserve"> </w:t>
      </w:r>
      <w:r w:rsidR="00412807">
        <w:t>F</w:t>
      </w:r>
      <w:r>
        <w:t>urther information is available in Recommendation ITU-R M.1171: Radiotelephony procedures in the maritime mobile service (M.1171-0 (10/95))</w:t>
      </w:r>
      <w:r w:rsidR="000802E6">
        <w:t xml:space="preserve"> and IMO Resolution A.954(23) – Proper use of VHF Channels</w:t>
      </w:r>
      <w:r w:rsidR="0063369B">
        <w:t xml:space="preserve"> at sea</w:t>
      </w:r>
      <w:r w:rsidR="000802E6">
        <w:t>.</w:t>
      </w:r>
    </w:p>
    <w:p w14:paraId="6DED37E9" w14:textId="25679582" w:rsidR="0052752B" w:rsidRDefault="0052752B" w:rsidP="0052752B">
      <w:pPr>
        <w:pStyle w:val="Brdtext"/>
      </w:pPr>
      <w:r>
        <w:t>Note (2)</w:t>
      </w:r>
      <w:r w:rsidR="00724027">
        <w:t>:</w:t>
      </w:r>
      <w:r>
        <w:t xml:space="preserve"> </w:t>
      </w:r>
      <w:r w:rsidR="00412807">
        <w:t>A</w:t>
      </w:r>
      <w:r>
        <w:t>ll relevant ITU regulations for the maritime service are contained in the ITU’s Manual for use by the Maritime Mobile and Maritime Mobile-Satellite Services (the Maritime Manual), which are required to be held on</w:t>
      </w:r>
      <w:r w:rsidR="00860AE7">
        <w:t>-</w:t>
      </w:r>
      <w:r>
        <w:t>board every ship.</w:t>
      </w:r>
    </w:p>
    <w:p w14:paraId="4086D00B" w14:textId="77777777" w:rsidR="00B91E28" w:rsidRDefault="00B91E28" w:rsidP="00B91E28">
      <w:pPr>
        <w:pStyle w:val="Brdtext"/>
      </w:pPr>
      <w:r>
        <w:t>There are some general rules for construction and content of messages, which should be considered:</w:t>
      </w:r>
    </w:p>
    <w:p w14:paraId="0EE80D24" w14:textId="77777777" w:rsidR="00B91E28" w:rsidRDefault="00B91E28" w:rsidP="00FF2C5B">
      <w:pPr>
        <w:pStyle w:val="Bullet1"/>
        <w:ind w:left="850"/>
      </w:pPr>
      <w:r>
        <w:t>Use message markers</w:t>
      </w:r>
      <w:r w:rsidR="00412807">
        <w:t>.</w:t>
      </w:r>
    </w:p>
    <w:p w14:paraId="774CDB11" w14:textId="179F0E4C" w:rsidR="00B91E28" w:rsidRPr="00007D1B" w:rsidRDefault="00B91E28" w:rsidP="00FF2C5B">
      <w:pPr>
        <w:pStyle w:val="Bullet1"/>
        <w:ind w:left="850"/>
      </w:pPr>
      <w:r>
        <w:t>Us</w:t>
      </w:r>
      <w:r w:rsidR="00412807">
        <w:t>e</w:t>
      </w:r>
      <w:r>
        <w:t xml:space="preserve"> standard </w:t>
      </w:r>
      <w:r w:rsidR="0063369B">
        <w:t xml:space="preserve">phraseology. Some standard </w:t>
      </w:r>
      <w:r>
        <w:t xml:space="preserve">phrases and the message intent are </w:t>
      </w:r>
      <w:r w:rsidRPr="00007D1B">
        <w:t xml:space="preserve">detailed in </w:t>
      </w:r>
      <w:r w:rsidR="002A073C" w:rsidRPr="00085F66">
        <w:t>part C</w:t>
      </w:r>
      <w:r w:rsidRPr="00007D1B">
        <w:t>.</w:t>
      </w:r>
    </w:p>
    <w:p w14:paraId="5A7D15D5" w14:textId="77777777" w:rsidR="00B91E28" w:rsidRPr="00007D1B" w:rsidRDefault="00B91E28" w:rsidP="00FF2C5B">
      <w:pPr>
        <w:pStyle w:val="Bullet1"/>
        <w:ind w:left="850"/>
      </w:pPr>
      <w:r w:rsidRPr="00007D1B">
        <w:t xml:space="preserve">Avoid unnecessary words (e.g. </w:t>
      </w:r>
      <w:r w:rsidRPr="00007D1B">
        <w:rPr>
          <w:i/>
        </w:rPr>
        <w:t>‘what time do you think your ETA is at the pilot station, thank you’</w:t>
      </w:r>
      <w:r w:rsidRPr="00007D1B">
        <w:t xml:space="preserve">, should be: </w:t>
      </w:r>
      <w:r w:rsidRPr="00007D1B">
        <w:rPr>
          <w:i/>
        </w:rPr>
        <w:t>‘what is your ETA at the pilot station’</w:t>
      </w:r>
      <w:r w:rsidRPr="00007D1B">
        <w:t>).</w:t>
      </w:r>
    </w:p>
    <w:p w14:paraId="0BBB738F" w14:textId="77777777" w:rsidR="00B91E28" w:rsidRPr="00007D1B" w:rsidRDefault="00B91E28" w:rsidP="00FF2C5B">
      <w:pPr>
        <w:pStyle w:val="Bullet1"/>
        <w:ind w:left="850"/>
      </w:pPr>
      <w:r w:rsidRPr="00007D1B">
        <w:t>Keep the subject, verb, and object as near to one another as possible.</w:t>
      </w:r>
    </w:p>
    <w:p w14:paraId="314CECFF" w14:textId="77777777" w:rsidR="006E059F" w:rsidRPr="00007D1B" w:rsidRDefault="00B91E28" w:rsidP="00FF2C5B">
      <w:pPr>
        <w:pStyle w:val="Bullet1"/>
        <w:ind w:left="850"/>
      </w:pPr>
      <w:r w:rsidRPr="00007D1B">
        <w:t xml:space="preserve">Use the active form (such as </w:t>
      </w:r>
      <w:r w:rsidR="000B1CA7" w:rsidRPr="00007D1B">
        <w:t>“INFORMATION</w:t>
      </w:r>
      <w:r w:rsidR="00B83DFD" w:rsidRPr="00007D1B">
        <w:t>.</w:t>
      </w:r>
      <w:r w:rsidR="000B1CA7" w:rsidRPr="00007D1B">
        <w:t xml:space="preserve"> </w:t>
      </w:r>
      <w:r w:rsidR="00B83DFD" w:rsidRPr="00007D1B">
        <w:t>S</w:t>
      </w:r>
      <w:r w:rsidR="000B1CA7" w:rsidRPr="00007D1B">
        <w:t>hip BRAVO is overtaking you” instead of passive “INFORMATION</w:t>
      </w:r>
      <w:r w:rsidR="00B83DFD" w:rsidRPr="00007D1B">
        <w:t>.</w:t>
      </w:r>
      <w:r w:rsidR="000B1CA7" w:rsidRPr="00007D1B">
        <w:t xml:space="preserve"> </w:t>
      </w:r>
      <w:r w:rsidR="00B83DFD" w:rsidRPr="00007D1B">
        <w:t>Y</w:t>
      </w:r>
      <w:r w:rsidR="000B1CA7" w:rsidRPr="00007D1B">
        <w:t>ou are being overtaken by ship BRAVO</w:t>
      </w:r>
      <w:r w:rsidRPr="00007D1B">
        <w:t>).</w:t>
      </w:r>
    </w:p>
    <w:p w14:paraId="6F2CC761" w14:textId="77777777" w:rsidR="00B91E28" w:rsidRPr="00007D1B" w:rsidRDefault="00B91E28" w:rsidP="00FF2C5B">
      <w:pPr>
        <w:pStyle w:val="Bullet1"/>
        <w:ind w:left="850"/>
      </w:pPr>
      <w:r w:rsidRPr="00007D1B">
        <w:t>The use of action words (e.g. PROCEED) should come before the condition (e.g. time or location).</w:t>
      </w:r>
    </w:p>
    <w:p w14:paraId="23E9BECA" w14:textId="77777777" w:rsidR="00B91E28" w:rsidRPr="00007D1B" w:rsidRDefault="00B91E28" w:rsidP="00FF2C5B">
      <w:pPr>
        <w:pStyle w:val="Bullet1"/>
        <w:ind w:left="850"/>
      </w:pPr>
      <w:r w:rsidRPr="00007D1B">
        <w:t>Each phrase should contain only one topic.</w:t>
      </w:r>
    </w:p>
    <w:p w14:paraId="59490A3F" w14:textId="4BF42930" w:rsidR="00B91E28" w:rsidRPr="00007D1B" w:rsidRDefault="00B91E28" w:rsidP="00FF2C5B">
      <w:pPr>
        <w:pStyle w:val="Bullet1"/>
        <w:ind w:left="850"/>
      </w:pPr>
      <w:r w:rsidRPr="00007D1B">
        <w:t>A maximum of two message markers and two phrases should be used in one transmission to avoid an overload on the recipient</w:t>
      </w:r>
      <w:r w:rsidR="00412807">
        <w:t>.</w:t>
      </w:r>
    </w:p>
    <w:p w14:paraId="621AFBEF" w14:textId="77777777" w:rsidR="00B91E28" w:rsidRPr="00007D1B" w:rsidRDefault="00B91E28" w:rsidP="00FF2C5B">
      <w:pPr>
        <w:pStyle w:val="Bullet1"/>
        <w:ind w:left="850"/>
      </w:pPr>
      <w:r w:rsidRPr="00007D1B">
        <w:lastRenderedPageBreak/>
        <w:t>Information must be relevant, as accurate as possible and timely.</w:t>
      </w:r>
    </w:p>
    <w:p w14:paraId="7059B4B7" w14:textId="2423497A" w:rsidR="00B91E28" w:rsidRDefault="00C00383" w:rsidP="00FF2C5B">
      <w:pPr>
        <w:pStyle w:val="Bullet1"/>
        <w:ind w:left="850"/>
      </w:pPr>
      <w:r w:rsidRPr="00C00383">
        <w:rPr>
          <w:i/>
          <w:lang w:val="en-US"/>
        </w:rPr>
        <w:t xml:space="preserve"> </w:t>
      </w:r>
      <w:r w:rsidRPr="00411CCC">
        <w:rPr>
          <w:i/>
          <w:lang w:val="en-US"/>
        </w:rPr>
        <w:t>Spell out words using the phonetic alphabet (Section 5.1.3) and use phonetic numbers (Section 5.1.4) as required for the names of buoys, stations, call signs etc</w:t>
      </w:r>
      <w:r w:rsidRPr="00411CCC">
        <w:rPr>
          <w:lang w:val="en-US"/>
        </w:rPr>
        <w:t>.</w:t>
      </w:r>
    </w:p>
    <w:p w14:paraId="3C76C465" w14:textId="77777777" w:rsidR="00B91E28" w:rsidRDefault="00B91E28" w:rsidP="00FF2C5B">
      <w:pPr>
        <w:pStyle w:val="Bullet1"/>
        <w:ind w:left="850"/>
      </w:pPr>
      <w:r>
        <w:t>Ships should be clearly identified (e.g. by name and call sign)</w:t>
      </w:r>
      <w:r w:rsidR="000F1A83">
        <w:t xml:space="preserve"> and i</w:t>
      </w:r>
      <w:r>
        <w:t xml:space="preserve">t may also be beneficial to identify by </w:t>
      </w:r>
      <w:r w:rsidR="000F1A83">
        <w:t xml:space="preserve">ship </w:t>
      </w:r>
      <w:r>
        <w:t xml:space="preserve">type, for example </w:t>
      </w:r>
      <w:r w:rsidRPr="008326B3">
        <w:rPr>
          <w:i/>
        </w:rPr>
        <w:t>‘container ship Maersk Rotterdam’</w:t>
      </w:r>
      <w:r>
        <w:t>. In many cases, the message element will be preceded by the identity of the ship about which information is being provided.</w:t>
      </w:r>
    </w:p>
    <w:p w14:paraId="33593088" w14:textId="77777777" w:rsidR="008326B3" w:rsidRPr="008326B3" w:rsidRDefault="00B91E28" w:rsidP="008326B3">
      <w:pPr>
        <w:pStyle w:val="Rubrik3"/>
      </w:pPr>
      <w:bookmarkStart w:id="31" w:name="_Toc67943024"/>
      <w:r>
        <w:t>MESSAGE MARKERS</w:t>
      </w:r>
      <w:bookmarkEnd w:id="31"/>
    </w:p>
    <w:p w14:paraId="7FA7A313" w14:textId="77777777" w:rsidR="00B91E28" w:rsidRDefault="00BE62C1" w:rsidP="00B91E28">
      <w:pPr>
        <w:pStyle w:val="Brdtext"/>
      </w:pPr>
      <w:r>
        <w:t>T</w:t>
      </w:r>
      <w:r w:rsidR="00B91E28">
        <w:t xml:space="preserve">o facilitate shore-to-ship and ship-to-shore communications, message markers should be used to increase the probability of the purpose of the message being properly understood. </w:t>
      </w:r>
    </w:p>
    <w:p w14:paraId="5D280FA7" w14:textId="7EE5FDE4" w:rsidR="00B91E28" w:rsidRDefault="00B91E28" w:rsidP="00B91E28">
      <w:pPr>
        <w:pStyle w:val="Brdtext"/>
      </w:pPr>
      <w:r>
        <w:t>Message markers increase the effectiveness and urgency of VHF communications as required and may help emphasise the content of the message or to ensure that the message will be properly understood. Whilst the use of message marker</w:t>
      </w:r>
      <w:r w:rsidR="003C3583">
        <w:t>s</w:t>
      </w:r>
      <w:r>
        <w:t xml:space="preserve"> is not obligatory, their general use is good practice and VTS</w:t>
      </w:r>
      <w:r w:rsidR="00940D66">
        <w:t xml:space="preserve"> </w:t>
      </w:r>
      <w:r w:rsidR="00940D66" w:rsidRPr="00007D1B">
        <w:t>personnel</w:t>
      </w:r>
      <w:r w:rsidRPr="00007D1B">
        <w:t xml:space="preserve"> should</w:t>
      </w:r>
      <w:r>
        <w:t xml:space="preserve"> apply these depending on the assessment of the situation.  Their use is strongly recommended when a degree of stress or urgency exists, when there are language difficulties and when re</w:t>
      </w:r>
      <w:r w:rsidR="00816C30">
        <w:t xml:space="preserve">sponding to unsafe situations. </w:t>
      </w:r>
    </w:p>
    <w:p w14:paraId="64ED6E54" w14:textId="77777777" w:rsidR="002663F5" w:rsidRDefault="00B91E28" w:rsidP="00B91E28">
      <w:pPr>
        <w:pStyle w:val="Brdtext"/>
      </w:pPr>
      <w:r>
        <w:t>There are eight message markers as defined in</w:t>
      </w:r>
      <w:r w:rsidR="00BE62C1">
        <w:t xml:space="preserve"> IMO Resolution A.918(22) – Standard Marine Communication Phrases</w:t>
      </w:r>
      <w:r w:rsidR="00BE62C1" w:rsidRPr="00E26AA2">
        <w:t xml:space="preserve"> </w:t>
      </w:r>
      <w:r w:rsidR="00BE62C1">
        <w:t>(</w:t>
      </w:r>
      <w:r w:rsidR="00BE62C1" w:rsidRPr="00E26AA2">
        <w:t>SMCP</w:t>
      </w:r>
      <w:r w:rsidR="00BE62C1">
        <w:t>)</w:t>
      </w:r>
      <w:r>
        <w:t>. Seven of them are frequently used by VTS</w:t>
      </w:r>
      <w:r w:rsidR="003C3583">
        <w:t>s</w:t>
      </w:r>
      <w:r>
        <w:t xml:space="preserve"> and are explained in more detail below. The message marker should be spoken preceding the message or the corresponding part </w:t>
      </w:r>
      <w:r w:rsidR="00BE62C1">
        <w:t>of t</w:t>
      </w:r>
      <w:r>
        <w:t>he message.</w:t>
      </w:r>
    </w:p>
    <w:p w14:paraId="03AE859B" w14:textId="77777777" w:rsidR="008326B3" w:rsidRPr="008326B3" w:rsidRDefault="00D16239" w:rsidP="009212D7">
      <w:pPr>
        <w:pStyle w:val="Rubrik4"/>
      </w:pPr>
      <w:r>
        <w:t>Information</w:t>
      </w:r>
    </w:p>
    <w:p w14:paraId="59482CCD" w14:textId="77777777" w:rsidR="00B91E28" w:rsidRDefault="008326B3" w:rsidP="008326B3">
      <w:pPr>
        <w:pStyle w:val="Brdtext"/>
      </w:pPr>
      <w:r>
        <w:t>This indicates that the following message is restricted to observed facts, situations etc.</w:t>
      </w:r>
    </w:p>
    <w:tbl>
      <w:tblPr>
        <w:tblStyle w:val="TableGrid3"/>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19C34CDD" w14:textId="77777777" w:rsidTr="008326B3">
        <w:trPr>
          <w:tblHeader/>
          <w:jc w:val="center"/>
        </w:trPr>
        <w:tc>
          <w:tcPr>
            <w:tcW w:w="2541" w:type="dxa"/>
            <w:shd w:val="clear" w:color="auto" w:fill="FADBD1" w:themeFill="background2" w:themeFillTint="33"/>
          </w:tcPr>
          <w:p w14:paraId="40EB95BB"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28DBF7EF" w14:textId="77777777" w:rsidR="008326B3" w:rsidRPr="008326B3" w:rsidRDefault="008326B3" w:rsidP="008326B3">
            <w:pPr>
              <w:pStyle w:val="Tabletext"/>
            </w:pPr>
            <w:r w:rsidRPr="008326B3">
              <w:t>INFORMATION. Water level at breakwater is 4 metres.</w:t>
            </w:r>
          </w:p>
        </w:tc>
      </w:tr>
    </w:tbl>
    <w:p w14:paraId="7468873C" w14:textId="77777777" w:rsidR="008326B3" w:rsidRPr="008326B3" w:rsidRDefault="008326B3" w:rsidP="008326B3">
      <w:pPr>
        <w:spacing w:after="120"/>
        <w:rPr>
          <w:rFonts w:eastAsiaTheme="minorEastAsia"/>
          <w:sz w:val="22"/>
        </w:rPr>
      </w:pPr>
    </w:p>
    <w:tbl>
      <w:tblPr>
        <w:tblStyle w:val="TableGrid3"/>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2F10FD18" w14:textId="77777777" w:rsidTr="008326B3">
        <w:trPr>
          <w:tblHeader/>
          <w:jc w:val="center"/>
        </w:trPr>
        <w:tc>
          <w:tcPr>
            <w:tcW w:w="2541" w:type="dxa"/>
            <w:shd w:val="clear" w:color="auto" w:fill="FADBD1" w:themeFill="background2" w:themeFillTint="33"/>
          </w:tcPr>
          <w:p w14:paraId="6918F78A"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7DDD54F4" w14:textId="77777777" w:rsidR="008326B3" w:rsidRPr="008326B3" w:rsidRDefault="00802148" w:rsidP="003259FC">
            <w:pPr>
              <w:pStyle w:val="Tabletext"/>
            </w:pPr>
            <w:r>
              <w:t xml:space="preserve">INFORMATION. Container </w:t>
            </w:r>
            <w:r w:rsidR="0047071B">
              <w:t xml:space="preserve">Ship </w:t>
            </w:r>
            <w:r>
              <w:t>Maersk Dusseldorf [position] inbound and will take tugs at Swanson Dock swing basin.</w:t>
            </w:r>
          </w:p>
        </w:tc>
      </w:tr>
    </w:tbl>
    <w:p w14:paraId="39CA3D4A" w14:textId="77777777" w:rsidR="00B91E28" w:rsidRDefault="00B91E28" w:rsidP="00B91E28">
      <w:pPr>
        <w:pStyle w:val="Brdtext"/>
      </w:pPr>
    </w:p>
    <w:p w14:paraId="1E9E02DF" w14:textId="406C935C" w:rsidR="002663F5" w:rsidRDefault="008326B3" w:rsidP="008326B3">
      <w:pPr>
        <w:pStyle w:val="Brdtext"/>
      </w:pPr>
      <w:r>
        <w:t>Note: This marker is normally used for navigational and traffic information, etc. Information is to assist on</w:t>
      </w:r>
      <w:r w:rsidR="00AF4658">
        <w:t>-</w:t>
      </w:r>
      <w:r>
        <w:t>board</w:t>
      </w:r>
      <w:r w:rsidR="00816C30">
        <w:t xml:space="preserve"> </w:t>
      </w:r>
      <w:r>
        <w:t>decision</w:t>
      </w:r>
      <w:r w:rsidR="00AF4658">
        <w:t>-</w:t>
      </w:r>
      <w:r>
        <w:t xml:space="preserve">making process. </w:t>
      </w:r>
    </w:p>
    <w:p w14:paraId="2EE0E753" w14:textId="77777777" w:rsidR="008326B3" w:rsidRDefault="00D16239" w:rsidP="009212D7">
      <w:pPr>
        <w:pStyle w:val="Rubrik4"/>
      </w:pPr>
      <w:r>
        <w:t>Advice</w:t>
      </w:r>
    </w:p>
    <w:p w14:paraId="05172B7B" w14:textId="77777777" w:rsidR="00B91E28" w:rsidRDefault="008326B3" w:rsidP="008326B3">
      <w:pPr>
        <w:pStyle w:val="Brdtext"/>
      </w:pPr>
      <w:r>
        <w:t>This indicates that the following message implies the intention of the sender to influence others and may include a recommendation.</w:t>
      </w:r>
    </w:p>
    <w:tbl>
      <w:tblPr>
        <w:tblStyle w:val="TableGrid4"/>
        <w:tblW w:w="0" w:type="auto"/>
        <w:jc w:val="center"/>
        <w:shd w:val="clear" w:color="auto" w:fill="FADBD1" w:themeFill="background2" w:themeFillTint="33"/>
        <w:tblLook w:val="04A0" w:firstRow="1" w:lastRow="0" w:firstColumn="1" w:lastColumn="0" w:noHBand="0" w:noVBand="1"/>
      </w:tblPr>
      <w:tblGrid>
        <w:gridCol w:w="2541"/>
        <w:gridCol w:w="6701"/>
      </w:tblGrid>
      <w:tr w:rsidR="00802148" w:rsidRPr="00802148" w14:paraId="0385EAD0" w14:textId="77777777" w:rsidTr="008326B3">
        <w:trPr>
          <w:tblHeader/>
          <w:jc w:val="center"/>
        </w:trPr>
        <w:tc>
          <w:tcPr>
            <w:tcW w:w="2541" w:type="dxa"/>
            <w:shd w:val="clear" w:color="auto" w:fill="FADBD1" w:themeFill="background2" w:themeFillTint="33"/>
          </w:tcPr>
          <w:p w14:paraId="64EBB65E" w14:textId="77777777" w:rsidR="00802148" w:rsidRPr="008326B3" w:rsidRDefault="00802148" w:rsidP="008326B3">
            <w:pPr>
              <w:pStyle w:val="Tableheading"/>
            </w:pPr>
            <w:r>
              <w:t>VTS</w:t>
            </w:r>
          </w:p>
        </w:tc>
        <w:tc>
          <w:tcPr>
            <w:tcW w:w="6701" w:type="dxa"/>
            <w:shd w:val="clear" w:color="auto" w:fill="FADBD1" w:themeFill="background2" w:themeFillTint="33"/>
          </w:tcPr>
          <w:p w14:paraId="41C02631" w14:textId="77777777" w:rsidR="00802148" w:rsidRPr="008326B3" w:rsidRDefault="00802148" w:rsidP="0047071B">
            <w:pPr>
              <w:pStyle w:val="Tabletext"/>
            </w:pPr>
            <w:r w:rsidRPr="00802148">
              <w:t>INFORMATION</w:t>
            </w:r>
            <w:r>
              <w:t>.</w:t>
            </w:r>
            <w:r w:rsidRPr="00802148">
              <w:t xml:space="preserve"> Container </w:t>
            </w:r>
            <w:r w:rsidR="0047071B">
              <w:t xml:space="preserve">Ship </w:t>
            </w:r>
            <w:r w:rsidRPr="00802148">
              <w:t>Maersk Dusseldorf [position] inbound and will take tugs at Swanson Dock swing basin.</w:t>
            </w:r>
          </w:p>
        </w:tc>
      </w:tr>
      <w:tr w:rsidR="008326B3" w:rsidRPr="008326B3" w14:paraId="66D0416F" w14:textId="77777777" w:rsidTr="008326B3">
        <w:trPr>
          <w:tblHeader/>
          <w:jc w:val="center"/>
        </w:trPr>
        <w:tc>
          <w:tcPr>
            <w:tcW w:w="2541" w:type="dxa"/>
            <w:shd w:val="clear" w:color="auto" w:fill="FADBD1" w:themeFill="background2" w:themeFillTint="33"/>
          </w:tcPr>
          <w:p w14:paraId="438DEC34"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36AB5B09" w14:textId="77777777" w:rsidR="008326B3" w:rsidRPr="008326B3" w:rsidRDefault="008326B3" w:rsidP="00802148">
            <w:pPr>
              <w:pStyle w:val="Tabletext"/>
            </w:pPr>
            <w:r w:rsidRPr="008326B3">
              <w:t xml:space="preserve">ADVICE. </w:t>
            </w:r>
            <w:r w:rsidR="00F13C50">
              <w:t>R</w:t>
            </w:r>
            <w:r w:rsidR="00BE62C1">
              <w:t>educe to safe speed</w:t>
            </w:r>
            <w:r w:rsidRPr="008326B3">
              <w:t xml:space="preserve">. </w:t>
            </w:r>
          </w:p>
        </w:tc>
      </w:tr>
    </w:tbl>
    <w:p w14:paraId="5E6B1F02" w14:textId="77777777" w:rsidR="00B91E28" w:rsidRDefault="00B91E28" w:rsidP="00B91E28">
      <w:pPr>
        <w:pStyle w:val="Brdtext"/>
      </w:pPr>
    </w:p>
    <w:p w14:paraId="4E9167D7" w14:textId="77777777" w:rsidR="002663F5" w:rsidRDefault="008326B3" w:rsidP="008326B3">
      <w:pPr>
        <w:pStyle w:val="Brdtext"/>
      </w:pPr>
      <w:r>
        <w:t>Note: The decision whether to follow the ADVICE still stays with the recipient. ADVICE does not necessarily have to be followed but should be considered very carefully.</w:t>
      </w:r>
    </w:p>
    <w:p w14:paraId="3B499453" w14:textId="77777777" w:rsidR="008326B3" w:rsidRDefault="00D16239" w:rsidP="009212D7">
      <w:pPr>
        <w:pStyle w:val="Rubrik4"/>
      </w:pPr>
      <w:r>
        <w:t>Warning</w:t>
      </w:r>
    </w:p>
    <w:p w14:paraId="10CBF93D" w14:textId="77777777" w:rsidR="00B91E28" w:rsidRDefault="008326B3" w:rsidP="008326B3">
      <w:pPr>
        <w:pStyle w:val="Brdtext"/>
      </w:pPr>
      <w:r>
        <w:t>This indicates that the following message implies the intention of the sender to alert others to potential dangers.</w:t>
      </w:r>
    </w:p>
    <w:tbl>
      <w:tblPr>
        <w:tblStyle w:val="TableGrid5"/>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73DF2964" w14:textId="77777777" w:rsidTr="008326B3">
        <w:trPr>
          <w:tblHeader/>
          <w:jc w:val="center"/>
        </w:trPr>
        <w:tc>
          <w:tcPr>
            <w:tcW w:w="2541" w:type="dxa"/>
            <w:shd w:val="clear" w:color="auto" w:fill="FADBD1" w:themeFill="background2" w:themeFillTint="33"/>
          </w:tcPr>
          <w:p w14:paraId="7C255EC4"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40B17B97" w14:textId="77777777" w:rsidR="008326B3" w:rsidRPr="008326B3" w:rsidRDefault="008326B3" w:rsidP="00883B16">
            <w:pPr>
              <w:pStyle w:val="Tabletext"/>
            </w:pPr>
            <w:r w:rsidRPr="008326B3">
              <w:t xml:space="preserve">WARNING. </w:t>
            </w:r>
            <w:r w:rsidR="00F13C50">
              <w:t>Y</w:t>
            </w:r>
            <w:r w:rsidRPr="008326B3">
              <w:t xml:space="preserve">ou are </w:t>
            </w:r>
            <w:r w:rsidR="00883B16">
              <w:t xml:space="preserve">approaching </w:t>
            </w:r>
            <w:r w:rsidRPr="008326B3">
              <w:t>shallow water distance 6 cables.</w:t>
            </w:r>
          </w:p>
        </w:tc>
      </w:tr>
    </w:tbl>
    <w:p w14:paraId="5343E3DA" w14:textId="77777777" w:rsidR="00F13C50" w:rsidRDefault="00F13C50" w:rsidP="008326B3">
      <w:pPr>
        <w:pStyle w:val="Brdtext"/>
      </w:pPr>
    </w:p>
    <w:p w14:paraId="6E890C37" w14:textId="77777777" w:rsidR="001E5B39" w:rsidRDefault="008326B3" w:rsidP="008326B3">
      <w:pPr>
        <w:pStyle w:val="Brdtext"/>
      </w:pPr>
      <w:r>
        <w:t xml:space="preserve">Note: This means that any recipient of a WARNING should pay immediate attention to the danger mentioned and confirm the </w:t>
      </w:r>
      <w:r w:rsidR="003728D9">
        <w:t>ship</w:t>
      </w:r>
      <w:r>
        <w:t>’s position, course and speed in relation to the warning. Consequences are up to the recipient.</w:t>
      </w:r>
    </w:p>
    <w:p w14:paraId="1AA69B02" w14:textId="77777777" w:rsidR="008326B3" w:rsidRDefault="00D16239" w:rsidP="009212D7">
      <w:pPr>
        <w:pStyle w:val="Rubrik4"/>
      </w:pPr>
      <w:r>
        <w:lastRenderedPageBreak/>
        <w:t>Instruction</w:t>
      </w:r>
    </w:p>
    <w:p w14:paraId="04956D7A" w14:textId="77777777" w:rsidR="006E17F6" w:rsidRDefault="008326B3" w:rsidP="008326B3">
      <w:pPr>
        <w:pStyle w:val="Brdtext"/>
      </w:pPr>
      <w:r>
        <w:t>This indicates that the following message implies the intention of the sender to</w:t>
      </w:r>
      <w:r w:rsidR="009713BA">
        <w:t xml:space="preserve"> </w:t>
      </w:r>
      <w:bookmarkStart w:id="32" w:name="_Hlk66101058"/>
      <w:r w:rsidR="009713BA" w:rsidRPr="009713BA">
        <w:t>direct the action of others</w:t>
      </w:r>
      <w:bookmarkEnd w:id="32"/>
      <w:r w:rsidR="009713BA">
        <w:t>.</w:t>
      </w:r>
      <w:r>
        <w:t xml:space="preserve"> </w:t>
      </w:r>
    </w:p>
    <w:p w14:paraId="73959B50" w14:textId="77777777" w:rsidR="008326B3" w:rsidRDefault="00E2415D" w:rsidP="008326B3">
      <w:pPr>
        <w:pStyle w:val="Brdtext"/>
      </w:pPr>
      <w:r w:rsidRPr="00085F66">
        <w:t>I</w:t>
      </w:r>
      <w:r w:rsidR="00044FBB" w:rsidRPr="00085F66">
        <w:t>n a</w:t>
      </w:r>
      <w:r w:rsidR="00044FBB" w:rsidRPr="00007D1B">
        <w:t xml:space="preserve"> VTS area, ships should </w:t>
      </w:r>
      <w:r w:rsidR="008326B3" w:rsidRPr="00007D1B">
        <w:t xml:space="preserve">comply with instructions given to the ship by </w:t>
      </w:r>
      <w:r w:rsidR="00940D66" w:rsidRPr="00007D1B">
        <w:t xml:space="preserve">a </w:t>
      </w:r>
      <w:r w:rsidR="008326B3" w:rsidRPr="00007D1B">
        <w:t>VTS unless contradictory safety and/or marine environment protection reasons exist</w:t>
      </w:r>
      <w:r w:rsidRPr="00007D1B">
        <w:t xml:space="preserve">. </w:t>
      </w:r>
      <w:r w:rsidR="008326B3" w:rsidRPr="00007D1B">
        <w:t xml:space="preserve">Masters may be required to report on their actions should they decide to disregard any instruction given by a VTS.   </w:t>
      </w:r>
    </w:p>
    <w:p w14:paraId="4D743C88" w14:textId="75A89F1F" w:rsidR="00B91E28" w:rsidRDefault="008326B3" w:rsidP="008326B3">
      <w:pPr>
        <w:pStyle w:val="Brdtext"/>
      </w:pPr>
      <w:r>
        <w:t>It is important, therefore, that when an instruction is issued by a VTS it has the appropriate regulatory status and authority</w:t>
      </w:r>
      <w:r w:rsidR="00AF4658">
        <w:t xml:space="preserve"> to do so</w:t>
      </w:r>
      <w:r>
        <w:t>.</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F97FA1" w:rsidRPr="008326B3" w14:paraId="7AC0783C" w14:textId="77777777" w:rsidTr="00F97FA1">
        <w:trPr>
          <w:tblHeader/>
          <w:jc w:val="center"/>
        </w:trPr>
        <w:tc>
          <w:tcPr>
            <w:tcW w:w="2541" w:type="dxa"/>
            <w:shd w:val="clear" w:color="auto" w:fill="FADBD1" w:themeFill="background2" w:themeFillTint="33"/>
          </w:tcPr>
          <w:p w14:paraId="7F42F99B" w14:textId="77777777" w:rsidR="00F97FA1" w:rsidRPr="008326B3" w:rsidRDefault="00F97FA1" w:rsidP="007F113B">
            <w:pPr>
              <w:pStyle w:val="Tableheading"/>
            </w:pPr>
            <w:r w:rsidRPr="008326B3">
              <w:t>VTS</w:t>
            </w:r>
            <w:r>
              <w:t xml:space="preserve"> </w:t>
            </w:r>
          </w:p>
        </w:tc>
        <w:tc>
          <w:tcPr>
            <w:tcW w:w="6701" w:type="dxa"/>
            <w:shd w:val="clear" w:color="auto" w:fill="FADBD1" w:themeFill="background2" w:themeFillTint="33"/>
          </w:tcPr>
          <w:p w14:paraId="476EA519" w14:textId="77777777" w:rsidR="00F97FA1" w:rsidRPr="008326B3" w:rsidRDefault="00F97FA1" w:rsidP="00F97FA1">
            <w:pPr>
              <w:pStyle w:val="Tabletext"/>
            </w:pPr>
            <w:r w:rsidRPr="008326B3">
              <w:t xml:space="preserve">INSTRUCTION.  </w:t>
            </w:r>
            <w:r w:rsidRPr="00F97FA1">
              <w:t>Remain West of No 1 Buoy until ship X has passed</w:t>
            </w:r>
            <w:r w:rsidRPr="008326B3">
              <w:t xml:space="preserve">.  </w:t>
            </w:r>
          </w:p>
        </w:tc>
      </w:tr>
    </w:tbl>
    <w:p w14:paraId="44D192ED" w14:textId="77777777" w:rsidR="008326B3" w:rsidRPr="008326B3" w:rsidRDefault="00D16239" w:rsidP="009212D7">
      <w:pPr>
        <w:pStyle w:val="Rubrik4"/>
      </w:pPr>
      <w:bookmarkStart w:id="33" w:name="_Toc63248756"/>
      <w:r w:rsidRPr="008326B3">
        <w:t>Question</w:t>
      </w:r>
      <w:bookmarkEnd w:id="33"/>
    </w:p>
    <w:p w14:paraId="36FE7520" w14:textId="77777777" w:rsidR="008326B3" w:rsidRPr="008326B3" w:rsidRDefault="008326B3" w:rsidP="008326B3">
      <w:pPr>
        <w:pStyle w:val="Brdtext"/>
      </w:pPr>
      <w:r w:rsidRPr="008326B3">
        <w:t>This indicates that the following message is of interrogative character.</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599FE6F9" w14:textId="77777777" w:rsidTr="008326B3">
        <w:trPr>
          <w:tblHeader/>
          <w:jc w:val="center"/>
        </w:trPr>
        <w:tc>
          <w:tcPr>
            <w:tcW w:w="2541" w:type="dxa"/>
            <w:shd w:val="clear" w:color="auto" w:fill="FADBD1" w:themeFill="background2" w:themeFillTint="33"/>
          </w:tcPr>
          <w:p w14:paraId="5AE01D19"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62C92511" w14:textId="77777777" w:rsidR="008326B3" w:rsidRPr="008326B3" w:rsidRDefault="008326B3" w:rsidP="008326B3">
            <w:pPr>
              <w:pStyle w:val="Tabletext"/>
            </w:pPr>
            <w:r w:rsidRPr="008326B3">
              <w:t>QUESTION. What is your maximum draft?</w:t>
            </w:r>
          </w:p>
        </w:tc>
      </w:tr>
    </w:tbl>
    <w:p w14:paraId="666CCA94" w14:textId="77777777" w:rsidR="008326B3" w:rsidRPr="008326B3" w:rsidRDefault="00D16239" w:rsidP="009212D7">
      <w:pPr>
        <w:pStyle w:val="Rubrik4"/>
      </w:pPr>
      <w:bookmarkStart w:id="34" w:name="_Toc63248757"/>
      <w:r w:rsidRPr="008326B3">
        <w:t>Answer</w:t>
      </w:r>
      <w:bookmarkEnd w:id="34"/>
    </w:p>
    <w:p w14:paraId="76A46DB9" w14:textId="77777777" w:rsidR="008326B3" w:rsidRPr="008326B3" w:rsidRDefault="008326B3" w:rsidP="008326B3">
      <w:pPr>
        <w:pStyle w:val="Brdtext"/>
      </w:pPr>
      <w:r w:rsidRPr="008326B3">
        <w:t>This indicates that the following message is the reply to a previous question.</w:t>
      </w:r>
      <w:r w:rsidR="00067AEE">
        <w:t xml:space="preserve"> An answer should not contain another question.</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1E0D7EA7" w14:textId="77777777" w:rsidTr="008326B3">
        <w:trPr>
          <w:tblHeader/>
          <w:jc w:val="center"/>
        </w:trPr>
        <w:tc>
          <w:tcPr>
            <w:tcW w:w="2541" w:type="dxa"/>
            <w:shd w:val="clear" w:color="auto" w:fill="FADBD1" w:themeFill="background2" w:themeFillTint="33"/>
          </w:tcPr>
          <w:p w14:paraId="1D1249DF"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61A8A6A2" w14:textId="77777777" w:rsidR="008326B3" w:rsidRPr="008326B3" w:rsidRDefault="008326B3" w:rsidP="008326B3">
            <w:pPr>
              <w:pStyle w:val="Tabletext"/>
            </w:pPr>
            <w:r w:rsidRPr="008326B3">
              <w:t xml:space="preserve">ANSWER. </w:t>
            </w:r>
            <w:r w:rsidR="00067AEE">
              <w:t>Pilot boarding 0800.</w:t>
            </w:r>
          </w:p>
        </w:tc>
      </w:tr>
    </w:tbl>
    <w:p w14:paraId="06C0926E" w14:textId="77777777" w:rsidR="008326B3" w:rsidRPr="008326B3" w:rsidRDefault="00D16239" w:rsidP="009212D7">
      <w:pPr>
        <w:pStyle w:val="Rubrik4"/>
      </w:pPr>
      <w:bookmarkStart w:id="35" w:name="_Toc63248758"/>
      <w:r w:rsidRPr="008326B3">
        <w:t>Request</w:t>
      </w:r>
      <w:bookmarkEnd w:id="35"/>
    </w:p>
    <w:p w14:paraId="24BE3D8F" w14:textId="1ACD0290" w:rsidR="008326B3" w:rsidRPr="008326B3" w:rsidRDefault="008326B3" w:rsidP="008326B3">
      <w:pPr>
        <w:pStyle w:val="Brdtext"/>
      </w:pPr>
      <w:r w:rsidRPr="008326B3">
        <w:t xml:space="preserve">This indicates that the following message is asking for action from others with respect to the </w:t>
      </w:r>
      <w:r w:rsidR="003728D9">
        <w:t>ship</w:t>
      </w:r>
      <w:r w:rsidR="00067AEE">
        <w:t xml:space="preserve"> and signals that something is to be arranged or provided</w:t>
      </w:r>
      <w:r w:rsidR="00067AEE" w:rsidRPr="00E26AA2">
        <w:t>.</w:t>
      </w:r>
      <w:r w:rsidR="00067AEE">
        <w:t xml:space="preserve"> </w:t>
      </w:r>
      <w:r w:rsidR="00067AEE" w:rsidRPr="008C6C28">
        <w:t xml:space="preserve">Request </w:t>
      </w:r>
      <w:r w:rsidR="008C6C28">
        <w:t xml:space="preserve">should </w:t>
      </w:r>
      <w:r w:rsidR="00067AEE">
        <w:t>not be used involving navigation or to modify COLREG</w:t>
      </w:r>
      <w:r w:rsidR="00356B5F">
        <w:t>s</w:t>
      </w:r>
      <w:r w:rsidR="00067AEE">
        <w:t>.</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14:paraId="777915F0" w14:textId="77777777" w:rsidTr="008326B3">
        <w:trPr>
          <w:jc w:val="center"/>
        </w:trPr>
        <w:tc>
          <w:tcPr>
            <w:tcW w:w="2541" w:type="dxa"/>
            <w:shd w:val="clear" w:color="auto" w:fill="FADBD1" w:themeFill="background2" w:themeFillTint="33"/>
          </w:tcPr>
          <w:p w14:paraId="314C683F" w14:textId="77777777" w:rsidR="008326B3" w:rsidRPr="008326B3" w:rsidRDefault="008326B3" w:rsidP="008326B3">
            <w:pPr>
              <w:pStyle w:val="Tableheading"/>
            </w:pPr>
            <w:r w:rsidRPr="008326B3">
              <w:t>VTS</w:t>
            </w:r>
          </w:p>
        </w:tc>
        <w:tc>
          <w:tcPr>
            <w:tcW w:w="6701" w:type="dxa"/>
            <w:shd w:val="clear" w:color="auto" w:fill="FADBD1" w:themeFill="background2" w:themeFillTint="33"/>
          </w:tcPr>
          <w:p w14:paraId="5B4815CC" w14:textId="77777777" w:rsidR="008326B3" w:rsidRPr="008326B3" w:rsidRDefault="008326B3" w:rsidP="00A65225">
            <w:pPr>
              <w:pStyle w:val="Tabletext"/>
            </w:pPr>
            <w:r w:rsidRPr="008326B3">
              <w:t xml:space="preserve">REQUEST. </w:t>
            </w:r>
            <w:r w:rsidR="00A65225" w:rsidRPr="009164AF">
              <w:t xml:space="preserve"> </w:t>
            </w:r>
            <w:r w:rsidR="00A65225">
              <w:t xml:space="preserve">Wait for pilot </w:t>
            </w:r>
            <w:r w:rsidR="00A65225" w:rsidRPr="009164AF">
              <w:t>at (location)</w:t>
            </w:r>
            <w:r w:rsidR="0029270D">
              <w:t>.</w:t>
            </w:r>
          </w:p>
        </w:tc>
      </w:tr>
    </w:tbl>
    <w:p w14:paraId="7B4B886D" w14:textId="77777777" w:rsidR="008326B3" w:rsidRPr="008326B3" w:rsidRDefault="00D16239" w:rsidP="009212D7">
      <w:pPr>
        <w:pStyle w:val="Rubrik4"/>
      </w:pPr>
      <w:r w:rsidRPr="008326B3">
        <w:t>Intention</w:t>
      </w:r>
    </w:p>
    <w:p w14:paraId="1BBDC1B3" w14:textId="73FAAD20" w:rsidR="002663F5" w:rsidRDefault="00067AEE" w:rsidP="003D0D9E">
      <w:pPr>
        <w:pStyle w:val="Brdtext"/>
      </w:pPr>
      <w:r>
        <w:t xml:space="preserve">This message marker indicates that the following message informs others about immediate navigational action that is intended to be taken. </w:t>
      </w:r>
      <w:r w:rsidRPr="00E26AA2">
        <w:t xml:space="preserve">The use of this message marker is logically restricted to </w:t>
      </w:r>
      <w:r w:rsidR="006A0D4C">
        <w:t>ships</w:t>
      </w:r>
      <w:r>
        <w:t>, and is not to be used by VTS</w:t>
      </w:r>
      <w:r w:rsidR="008326B3" w:rsidRPr="008326B3">
        <w:t>.</w:t>
      </w:r>
    </w:p>
    <w:p w14:paraId="59BCAC7E" w14:textId="77777777" w:rsidR="002663F5" w:rsidRDefault="002663F5">
      <w:pPr>
        <w:spacing w:after="200" w:line="276" w:lineRule="auto"/>
        <w:rPr>
          <w:sz w:val="22"/>
        </w:rPr>
      </w:pPr>
      <w:r>
        <w:br w:type="page"/>
      </w:r>
    </w:p>
    <w:p w14:paraId="36324E04" w14:textId="77777777" w:rsidR="008326B3" w:rsidRDefault="008326B3" w:rsidP="009212D7">
      <w:pPr>
        <w:pStyle w:val="Rubrik3"/>
      </w:pPr>
      <w:bookmarkStart w:id="36" w:name="_Toc67943025"/>
      <w:r w:rsidRPr="008326B3">
        <w:lastRenderedPageBreak/>
        <w:t>PHONETIC ALPHABET</w:t>
      </w:r>
      <w:bookmarkEnd w:id="36"/>
    </w:p>
    <w:p w14:paraId="42E7CD0A" w14:textId="77777777" w:rsidR="008326B3" w:rsidRPr="008326B3" w:rsidRDefault="008326B3" w:rsidP="008326B3">
      <w:pPr>
        <w:pStyle w:val="Brdtext"/>
      </w:pPr>
      <w:r w:rsidRPr="008326B3">
        <w:t>The phonetic alphabet is used to distinguish between letters, which sound similar when transmitted over the radio.  They are commonly used when transmitting call signs and in cases where a single letter is used to designate something.</w:t>
      </w:r>
    </w:p>
    <w:p w14:paraId="51B1CD73" w14:textId="77777777" w:rsidR="002663F5" w:rsidRPr="008326B3" w:rsidRDefault="008326B3" w:rsidP="008326B3">
      <w:pPr>
        <w:pStyle w:val="Brdtext"/>
      </w:pPr>
      <w:r w:rsidRPr="008326B3">
        <w:t>Pronunciation of the phonetic alphabet is as follows:</w:t>
      </w:r>
    </w:p>
    <w:tbl>
      <w:tblPr>
        <w:tblStyle w:val="TableGrid7"/>
        <w:tblW w:w="9833" w:type="dxa"/>
        <w:jc w:val="center"/>
        <w:tblLook w:val="04A0" w:firstRow="1" w:lastRow="0" w:firstColumn="1" w:lastColumn="0" w:noHBand="0" w:noVBand="1"/>
      </w:tblPr>
      <w:tblGrid>
        <w:gridCol w:w="947"/>
        <w:gridCol w:w="1415"/>
        <w:gridCol w:w="2264"/>
        <w:gridCol w:w="565"/>
        <w:gridCol w:w="948"/>
        <w:gridCol w:w="1430"/>
        <w:gridCol w:w="2264"/>
      </w:tblGrid>
      <w:tr w:rsidR="008326B3" w:rsidRPr="008326B3" w14:paraId="4B371611" w14:textId="77777777" w:rsidTr="008326B3">
        <w:trPr>
          <w:cantSplit/>
          <w:tblHeader/>
          <w:jc w:val="center"/>
        </w:trPr>
        <w:tc>
          <w:tcPr>
            <w:tcW w:w="947" w:type="dxa"/>
            <w:shd w:val="clear" w:color="auto" w:fill="auto"/>
            <w:vAlign w:val="center"/>
          </w:tcPr>
          <w:p w14:paraId="2D23A64C" w14:textId="77777777" w:rsidR="008326B3" w:rsidRPr="008326B3" w:rsidRDefault="008326B3" w:rsidP="008326B3">
            <w:pPr>
              <w:pStyle w:val="Tableheading"/>
            </w:pPr>
            <w:r w:rsidRPr="008326B3">
              <w:t>Letter</w:t>
            </w:r>
          </w:p>
        </w:tc>
        <w:tc>
          <w:tcPr>
            <w:tcW w:w="1415" w:type="dxa"/>
            <w:vAlign w:val="center"/>
          </w:tcPr>
          <w:p w14:paraId="4BAF6C34" w14:textId="77777777" w:rsidR="008326B3" w:rsidRPr="008326B3" w:rsidRDefault="008326B3" w:rsidP="008326B3">
            <w:pPr>
              <w:pStyle w:val="Tableheading"/>
            </w:pPr>
            <w:r w:rsidRPr="008326B3">
              <w:t>Spelling</w:t>
            </w:r>
          </w:p>
        </w:tc>
        <w:tc>
          <w:tcPr>
            <w:tcW w:w="2264" w:type="dxa"/>
            <w:vAlign w:val="center"/>
          </w:tcPr>
          <w:p w14:paraId="23D6E261" w14:textId="77777777" w:rsidR="008326B3" w:rsidRPr="008326B3" w:rsidRDefault="008326B3" w:rsidP="008326B3">
            <w:pPr>
              <w:pStyle w:val="Tableheading"/>
            </w:pPr>
            <w:r w:rsidRPr="008326B3">
              <w:t>Pronunciation</w:t>
            </w:r>
          </w:p>
        </w:tc>
        <w:tc>
          <w:tcPr>
            <w:tcW w:w="565" w:type="dxa"/>
            <w:tcBorders>
              <w:top w:val="nil"/>
              <w:bottom w:val="nil"/>
            </w:tcBorders>
            <w:vAlign w:val="center"/>
          </w:tcPr>
          <w:p w14:paraId="05B774C4" w14:textId="77777777" w:rsidR="008326B3" w:rsidRPr="008326B3" w:rsidRDefault="008326B3" w:rsidP="008326B3">
            <w:pPr>
              <w:pStyle w:val="Tableheading"/>
            </w:pPr>
          </w:p>
        </w:tc>
        <w:tc>
          <w:tcPr>
            <w:tcW w:w="948" w:type="dxa"/>
            <w:shd w:val="clear" w:color="auto" w:fill="auto"/>
            <w:vAlign w:val="center"/>
          </w:tcPr>
          <w:p w14:paraId="6A07284A" w14:textId="77777777" w:rsidR="008326B3" w:rsidRPr="008326B3" w:rsidRDefault="008326B3" w:rsidP="008326B3">
            <w:pPr>
              <w:pStyle w:val="Tableheading"/>
            </w:pPr>
            <w:r w:rsidRPr="008326B3">
              <w:t>Letter</w:t>
            </w:r>
          </w:p>
        </w:tc>
        <w:tc>
          <w:tcPr>
            <w:tcW w:w="1430" w:type="dxa"/>
            <w:shd w:val="clear" w:color="auto" w:fill="auto"/>
            <w:vAlign w:val="center"/>
          </w:tcPr>
          <w:p w14:paraId="2FA19BB7" w14:textId="77777777" w:rsidR="008326B3" w:rsidRPr="008326B3" w:rsidRDefault="008326B3" w:rsidP="008326B3">
            <w:pPr>
              <w:pStyle w:val="Tableheading"/>
            </w:pPr>
            <w:r w:rsidRPr="008326B3">
              <w:t>Spelling</w:t>
            </w:r>
          </w:p>
        </w:tc>
        <w:tc>
          <w:tcPr>
            <w:tcW w:w="2264" w:type="dxa"/>
            <w:shd w:val="clear" w:color="auto" w:fill="auto"/>
            <w:vAlign w:val="center"/>
          </w:tcPr>
          <w:p w14:paraId="65DF867B" w14:textId="77777777" w:rsidR="008326B3" w:rsidRPr="008326B3" w:rsidRDefault="008326B3" w:rsidP="008326B3">
            <w:pPr>
              <w:pStyle w:val="Tableheading"/>
            </w:pPr>
            <w:r w:rsidRPr="008326B3">
              <w:t>Pronunciation</w:t>
            </w:r>
          </w:p>
        </w:tc>
      </w:tr>
      <w:tr w:rsidR="008326B3" w:rsidRPr="008326B3" w14:paraId="1AF8D333" w14:textId="77777777" w:rsidTr="008326B3">
        <w:trPr>
          <w:cantSplit/>
          <w:jc w:val="center"/>
        </w:trPr>
        <w:tc>
          <w:tcPr>
            <w:tcW w:w="947" w:type="dxa"/>
            <w:vAlign w:val="center"/>
          </w:tcPr>
          <w:p w14:paraId="1B566DE8" w14:textId="77777777" w:rsidR="008326B3" w:rsidRPr="008326B3" w:rsidRDefault="008326B3" w:rsidP="008326B3">
            <w:pPr>
              <w:pStyle w:val="Tabletext"/>
            </w:pPr>
            <w:r w:rsidRPr="008326B3">
              <w:t>A</w:t>
            </w:r>
          </w:p>
        </w:tc>
        <w:tc>
          <w:tcPr>
            <w:tcW w:w="1415" w:type="dxa"/>
            <w:vAlign w:val="center"/>
          </w:tcPr>
          <w:p w14:paraId="5DC32E0D" w14:textId="77777777" w:rsidR="008326B3" w:rsidRPr="008326B3" w:rsidRDefault="008326B3" w:rsidP="008326B3">
            <w:pPr>
              <w:pStyle w:val="Tabletext"/>
              <w:rPr>
                <w:color w:val="000000"/>
              </w:rPr>
            </w:pPr>
            <w:r w:rsidRPr="008326B3">
              <w:rPr>
                <w:w w:val="115"/>
              </w:rPr>
              <w:t>Alpha</w:t>
            </w:r>
          </w:p>
        </w:tc>
        <w:tc>
          <w:tcPr>
            <w:tcW w:w="2264" w:type="dxa"/>
            <w:vAlign w:val="center"/>
          </w:tcPr>
          <w:p w14:paraId="23CAA196" w14:textId="77777777" w:rsidR="008326B3" w:rsidRPr="008326B3" w:rsidRDefault="008326B3" w:rsidP="008326B3">
            <w:pPr>
              <w:pStyle w:val="Tabletext"/>
              <w:rPr>
                <w:color w:val="000000"/>
              </w:rPr>
            </w:pPr>
            <w:r w:rsidRPr="00BB6FBC">
              <w:rPr>
                <w:b/>
                <w:w w:val="110"/>
              </w:rPr>
              <w:t>al</w:t>
            </w:r>
            <w:r w:rsidRPr="00BB6FBC">
              <w:rPr>
                <w:b/>
                <w:spacing w:val="-35"/>
                <w:w w:val="110"/>
              </w:rPr>
              <w:t xml:space="preserve"> </w:t>
            </w:r>
            <w:r w:rsidRPr="008326B3">
              <w:rPr>
                <w:w w:val="110"/>
              </w:rPr>
              <w:t>fah</w:t>
            </w:r>
          </w:p>
        </w:tc>
        <w:tc>
          <w:tcPr>
            <w:tcW w:w="565" w:type="dxa"/>
            <w:tcBorders>
              <w:top w:val="nil"/>
              <w:bottom w:val="nil"/>
            </w:tcBorders>
          </w:tcPr>
          <w:p w14:paraId="2FA5AA72" w14:textId="77777777" w:rsidR="008326B3" w:rsidRPr="008326B3" w:rsidRDefault="008326B3" w:rsidP="008326B3">
            <w:pPr>
              <w:pStyle w:val="Tabletext"/>
              <w:rPr>
                <w:color w:val="000000"/>
              </w:rPr>
            </w:pPr>
          </w:p>
        </w:tc>
        <w:tc>
          <w:tcPr>
            <w:tcW w:w="948" w:type="dxa"/>
            <w:vAlign w:val="center"/>
          </w:tcPr>
          <w:p w14:paraId="01889EAD" w14:textId="77777777" w:rsidR="008326B3" w:rsidRPr="008326B3" w:rsidRDefault="008326B3" w:rsidP="008326B3">
            <w:pPr>
              <w:pStyle w:val="Tabletext"/>
            </w:pPr>
            <w:r w:rsidRPr="008326B3">
              <w:t>N</w:t>
            </w:r>
          </w:p>
        </w:tc>
        <w:tc>
          <w:tcPr>
            <w:tcW w:w="1430" w:type="dxa"/>
            <w:vAlign w:val="center"/>
          </w:tcPr>
          <w:p w14:paraId="713BFC5B" w14:textId="77777777" w:rsidR="008326B3" w:rsidRPr="008326B3" w:rsidRDefault="008326B3" w:rsidP="008326B3">
            <w:pPr>
              <w:pStyle w:val="Tabletext"/>
            </w:pPr>
            <w:r w:rsidRPr="008326B3">
              <w:rPr>
                <w:w w:val="115"/>
              </w:rPr>
              <w:t>November</w:t>
            </w:r>
          </w:p>
        </w:tc>
        <w:tc>
          <w:tcPr>
            <w:tcW w:w="2264" w:type="dxa"/>
            <w:vAlign w:val="center"/>
          </w:tcPr>
          <w:p w14:paraId="254D2107" w14:textId="77777777" w:rsidR="008326B3" w:rsidRPr="008326B3" w:rsidRDefault="008326B3" w:rsidP="008326B3">
            <w:pPr>
              <w:pStyle w:val="Tabletext"/>
            </w:pPr>
            <w:r w:rsidRPr="008326B3">
              <w:rPr>
                <w:w w:val="110"/>
              </w:rPr>
              <w:t>no</w:t>
            </w:r>
            <w:r w:rsidRPr="008326B3">
              <w:rPr>
                <w:spacing w:val="-9"/>
                <w:w w:val="110"/>
              </w:rPr>
              <w:t xml:space="preserve"> </w:t>
            </w:r>
            <w:r w:rsidRPr="00BB6FBC">
              <w:rPr>
                <w:b/>
                <w:w w:val="110"/>
              </w:rPr>
              <w:t>vem</w:t>
            </w:r>
            <w:r w:rsidRPr="008326B3">
              <w:rPr>
                <w:spacing w:val="-31"/>
                <w:w w:val="110"/>
              </w:rPr>
              <w:t xml:space="preserve"> </w:t>
            </w:r>
            <w:r w:rsidRPr="008326B3">
              <w:rPr>
                <w:spacing w:val="-1"/>
                <w:w w:val="110"/>
              </w:rPr>
              <w:t>bar</w:t>
            </w:r>
          </w:p>
        </w:tc>
      </w:tr>
      <w:tr w:rsidR="008326B3" w:rsidRPr="008326B3" w14:paraId="1DAC4461" w14:textId="77777777" w:rsidTr="008326B3">
        <w:trPr>
          <w:cantSplit/>
          <w:jc w:val="center"/>
        </w:trPr>
        <w:tc>
          <w:tcPr>
            <w:tcW w:w="947" w:type="dxa"/>
            <w:vAlign w:val="center"/>
          </w:tcPr>
          <w:p w14:paraId="56CB1435" w14:textId="77777777" w:rsidR="008326B3" w:rsidRPr="008326B3" w:rsidRDefault="008326B3" w:rsidP="008326B3">
            <w:pPr>
              <w:pStyle w:val="Tabletext"/>
            </w:pPr>
            <w:r w:rsidRPr="008326B3">
              <w:t>B</w:t>
            </w:r>
          </w:p>
        </w:tc>
        <w:tc>
          <w:tcPr>
            <w:tcW w:w="1415" w:type="dxa"/>
            <w:vAlign w:val="center"/>
          </w:tcPr>
          <w:p w14:paraId="47D31670" w14:textId="77777777" w:rsidR="008326B3" w:rsidRPr="008326B3" w:rsidRDefault="008326B3" w:rsidP="008326B3">
            <w:pPr>
              <w:pStyle w:val="Tabletext"/>
              <w:rPr>
                <w:color w:val="000000"/>
              </w:rPr>
            </w:pPr>
            <w:r w:rsidRPr="008326B3">
              <w:rPr>
                <w:spacing w:val="-1"/>
                <w:w w:val="120"/>
              </w:rPr>
              <w:t>Bra</w:t>
            </w:r>
            <w:r w:rsidRPr="008326B3">
              <w:rPr>
                <w:spacing w:val="-2"/>
                <w:w w:val="120"/>
              </w:rPr>
              <w:t>vo</w:t>
            </w:r>
          </w:p>
        </w:tc>
        <w:tc>
          <w:tcPr>
            <w:tcW w:w="2264" w:type="dxa"/>
            <w:vAlign w:val="center"/>
          </w:tcPr>
          <w:p w14:paraId="081090B8" w14:textId="77777777" w:rsidR="008326B3" w:rsidRPr="008326B3" w:rsidRDefault="008326B3" w:rsidP="008326B3">
            <w:pPr>
              <w:pStyle w:val="Tabletext"/>
              <w:rPr>
                <w:color w:val="000000"/>
              </w:rPr>
            </w:pPr>
            <w:r w:rsidRPr="00BB6FBC">
              <w:rPr>
                <w:b/>
                <w:w w:val="105"/>
              </w:rPr>
              <w:t>brah</w:t>
            </w:r>
            <w:r w:rsidRPr="008326B3">
              <w:rPr>
                <w:spacing w:val="-18"/>
                <w:w w:val="105"/>
              </w:rPr>
              <w:t xml:space="preserve"> </w:t>
            </w:r>
            <w:r w:rsidRPr="008326B3">
              <w:rPr>
                <w:spacing w:val="-1"/>
                <w:w w:val="105"/>
              </w:rPr>
              <w:t>voh</w:t>
            </w:r>
          </w:p>
        </w:tc>
        <w:tc>
          <w:tcPr>
            <w:tcW w:w="565" w:type="dxa"/>
            <w:tcBorders>
              <w:top w:val="nil"/>
              <w:bottom w:val="nil"/>
            </w:tcBorders>
          </w:tcPr>
          <w:p w14:paraId="7E8CA800" w14:textId="77777777" w:rsidR="008326B3" w:rsidRPr="008326B3" w:rsidRDefault="008326B3" w:rsidP="008326B3">
            <w:pPr>
              <w:pStyle w:val="Tabletext"/>
              <w:rPr>
                <w:color w:val="000000"/>
              </w:rPr>
            </w:pPr>
          </w:p>
        </w:tc>
        <w:tc>
          <w:tcPr>
            <w:tcW w:w="948" w:type="dxa"/>
            <w:vAlign w:val="center"/>
          </w:tcPr>
          <w:p w14:paraId="7515FAF0" w14:textId="77777777" w:rsidR="008326B3" w:rsidRPr="008326B3" w:rsidRDefault="008326B3" w:rsidP="008326B3">
            <w:pPr>
              <w:pStyle w:val="Tabletext"/>
            </w:pPr>
            <w:r w:rsidRPr="008326B3">
              <w:t>O</w:t>
            </w:r>
          </w:p>
        </w:tc>
        <w:tc>
          <w:tcPr>
            <w:tcW w:w="1430" w:type="dxa"/>
            <w:vAlign w:val="center"/>
          </w:tcPr>
          <w:p w14:paraId="6748BB9A" w14:textId="77777777" w:rsidR="008326B3" w:rsidRPr="008326B3" w:rsidRDefault="008326B3" w:rsidP="008326B3">
            <w:pPr>
              <w:pStyle w:val="Tabletext"/>
            </w:pPr>
            <w:r w:rsidRPr="008326B3">
              <w:rPr>
                <w:spacing w:val="-1"/>
                <w:w w:val="120"/>
              </w:rPr>
              <w:t>Os</w:t>
            </w:r>
            <w:r w:rsidRPr="008326B3">
              <w:rPr>
                <w:spacing w:val="-2"/>
                <w:w w:val="120"/>
              </w:rPr>
              <w:t>ca</w:t>
            </w:r>
            <w:r w:rsidRPr="008326B3">
              <w:rPr>
                <w:spacing w:val="-1"/>
                <w:w w:val="120"/>
              </w:rPr>
              <w:t>r</w:t>
            </w:r>
          </w:p>
        </w:tc>
        <w:tc>
          <w:tcPr>
            <w:tcW w:w="2264" w:type="dxa"/>
            <w:vAlign w:val="center"/>
          </w:tcPr>
          <w:p w14:paraId="6C51EADE" w14:textId="77777777" w:rsidR="008326B3" w:rsidRPr="008326B3" w:rsidRDefault="008326B3" w:rsidP="008326B3">
            <w:pPr>
              <w:pStyle w:val="Tabletext"/>
            </w:pPr>
            <w:r w:rsidRPr="00BB6FBC">
              <w:rPr>
                <w:b/>
                <w:spacing w:val="-2"/>
                <w:w w:val="105"/>
              </w:rPr>
              <w:t>oss</w:t>
            </w:r>
            <w:r w:rsidRPr="008326B3">
              <w:rPr>
                <w:spacing w:val="-44"/>
                <w:w w:val="105"/>
              </w:rPr>
              <w:t xml:space="preserve"> </w:t>
            </w:r>
            <w:r w:rsidRPr="008326B3">
              <w:rPr>
                <w:w w:val="105"/>
              </w:rPr>
              <w:t>cah</w:t>
            </w:r>
          </w:p>
        </w:tc>
      </w:tr>
      <w:tr w:rsidR="008326B3" w:rsidRPr="008326B3" w14:paraId="7DE783DA" w14:textId="77777777" w:rsidTr="008326B3">
        <w:trPr>
          <w:cantSplit/>
          <w:jc w:val="center"/>
        </w:trPr>
        <w:tc>
          <w:tcPr>
            <w:tcW w:w="947" w:type="dxa"/>
            <w:vAlign w:val="center"/>
          </w:tcPr>
          <w:p w14:paraId="74C80F48" w14:textId="77777777" w:rsidR="008326B3" w:rsidRPr="008326B3" w:rsidRDefault="008326B3" w:rsidP="008326B3">
            <w:pPr>
              <w:pStyle w:val="Tabletext"/>
            </w:pPr>
            <w:r w:rsidRPr="008326B3">
              <w:rPr>
                <w:w w:val="95"/>
              </w:rPr>
              <w:t>C</w:t>
            </w:r>
          </w:p>
        </w:tc>
        <w:tc>
          <w:tcPr>
            <w:tcW w:w="1415" w:type="dxa"/>
            <w:vAlign w:val="center"/>
          </w:tcPr>
          <w:p w14:paraId="39FF3963" w14:textId="77777777" w:rsidR="008326B3" w:rsidRPr="008326B3" w:rsidRDefault="008326B3" w:rsidP="008326B3">
            <w:pPr>
              <w:pStyle w:val="Tabletext"/>
            </w:pPr>
            <w:r w:rsidRPr="008326B3">
              <w:rPr>
                <w:w w:val="115"/>
              </w:rPr>
              <w:t>Charlie</w:t>
            </w:r>
          </w:p>
        </w:tc>
        <w:tc>
          <w:tcPr>
            <w:tcW w:w="2264" w:type="dxa"/>
            <w:vAlign w:val="center"/>
          </w:tcPr>
          <w:p w14:paraId="0F496B1A" w14:textId="77777777" w:rsidR="008326B3" w:rsidRPr="008326B3" w:rsidRDefault="008326B3" w:rsidP="008326B3">
            <w:pPr>
              <w:pStyle w:val="Tabletext"/>
            </w:pPr>
            <w:r w:rsidRPr="00BB6FBC">
              <w:rPr>
                <w:b/>
              </w:rPr>
              <w:t>char</w:t>
            </w:r>
            <w:r w:rsidRPr="008326B3">
              <w:rPr>
                <w:spacing w:val="-12"/>
              </w:rPr>
              <w:t xml:space="preserve"> </w:t>
            </w:r>
            <w:r w:rsidRPr="008326B3">
              <w:t>lee</w:t>
            </w:r>
          </w:p>
        </w:tc>
        <w:tc>
          <w:tcPr>
            <w:tcW w:w="565" w:type="dxa"/>
            <w:tcBorders>
              <w:top w:val="nil"/>
              <w:bottom w:val="nil"/>
            </w:tcBorders>
          </w:tcPr>
          <w:p w14:paraId="0E9E79A6" w14:textId="77777777" w:rsidR="008326B3" w:rsidRPr="008326B3" w:rsidRDefault="008326B3" w:rsidP="008326B3">
            <w:pPr>
              <w:pStyle w:val="Tabletext"/>
            </w:pPr>
          </w:p>
        </w:tc>
        <w:tc>
          <w:tcPr>
            <w:tcW w:w="948" w:type="dxa"/>
            <w:vAlign w:val="center"/>
          </w:tcPr>
          <w:p w14:paraId="70AD876E" w14:textId="77777777" w:rsidR="008326B3" w:rsidRPr="008326B3" w:rsidRDefault="008326B3" w:rsidP="008326B3">
            <w:pPr>
              <w:pStyle w:val="Tabletext"/>
            </w:pPr>
            <w:r w:rsidRPr="008326B3">
              <w:t>P</w:t>
            </w:r>
          </w:p>
        </w:tc>
        <w:tc>
          <w:tcPr>
            <w:tcW w:w="1430" w:type="dxa"/>
            <w:vAlign w:val="center"/>
          </w:tcPr>
          <w:p w14:paraId="4C3174A8" w14:textId="77777777" w:rsidR="008326B3" w:rsidRPr="008326B3" w:rsidRDefault="008326B3" w:rsidP="008326B3">
            <w:pPr>
              <w:pStyle w:val="Tabletext"/>
            </w:pPr>
            <w:r w:rsidRPr="008326B3">
              <w:rPr>
                <w:w w:val="120"/>
              </w:rPr>
              <w:t>Papa</w:t>
            </w:r>
          </w:p>
        </w:tc>
        <w:tc>
          <w:tcPr>
            <w:tcW w:w="2264" w:type="dxa"/>
            <w:vAlign w:val="center"/>
          </w:tcPr>
          <w:p w14:paraId="205527E0" w14:textId="77777777" w:rsidR="008326B3" w:rsidRPr="008326B3" w:rsidRDefault="008326B3" w:rsidP="008326B3">
            <w:pPr>
              <w:pStyle w:val="Tabletext"/>
            </w:pPr>
            <w:r w:rsidRPr="008326B3">
              <w:rPr>
                <w:spacing w:val="-1"/>
                <w:w w:val="110"/>
              </w:rPr>
              <w:t>pah</w:t>
            </w:r>
            <w:r w:rsidRPr="008326B3">
              <w:rPr>
                <w:spacing w:val="-24"/>
                <w:w w:val="110"/>
              </w:rPr>
              <w:t xml:space="preserve"> </w:t>
            </w:r>
            <w:r w:rsidRPr="00BB6FBC">
              <w:rPr>
                <w:b/>
                <w:w w:val="110"/>
              </w:rPr>
              <w:t>pah</w:t>
            </w:r>
          </w:p>
        </w:tc>
      </w:tr>
      <w:tr w:rsidR="008326B3" w:rsidRPr="008326B3" w14:paraId="1306C8E8" w14:textId="77777777" w:rsidTr="008326B3">
        <w:trPr>
          <w:cantSplit/>
          <w:jc w:val="center"/>
        </w:trPr>
        <w:tc>
          <w:tcPr>
            <w:tcW w:w="947" w:type="dxa"/>
            <w:vAlign w:val="center"/>
          </w:tcPr>
          <w:p w14:paraId="35BA4D57" w14:textId="77777777" w:rsidR="008326B3" w:rsidRPr="008326B3" w:rsidRDefault="008326B3" w:rsidP="008326B3">
            <w:pPr>
              <w:pStyle w:val="Tabletext"/>
              <w:rPr>
                <w:w w:val="95"/>
              </w:rPr>
            </w:pPr>
            <w:r w:rsidRPr="008326B3">
              <w:t>D</w:t>
            </w:r>
          </w:p>
        </w:tc>
        <w:tc>
          <w:tcPr>
            <w:tcW w:w="1415" w:type="dxa"/>
            <w:vAlign w:val="center"/>
          </w:tcPr>
          <w:p w14:paraId="4735C1EB" w14:textId="77777777" w:rsidR="008326B3" w:rsidRPr="008326B3" w:rsidRDefault="008326B3" w:rsidP="008326B3">
            <w:pPr>
              <w:pStyle w:val="Tabletext"/>
              <w:rPr>
                <w:w w:val="115"/>
              </w:rPr>
            </w:pPr>
            <w:r w:rsidRPr="008326B3">
              <w:rPr>
                <w:w w:val="115"/>
              </w:rPr>
              <w:t>Delta</w:t>
            </w:r>
          </w:p>
        </w:tc>
        <w:tc>
          <w:tcPr>
            <w:tcW w:w="2264" w:type="dxa"/>
            <w:vAlign w:val="center"/>
          </w:tcPr>
          <w:p w14:paraId="745D40DD" w14:textId="77777777" w:rsidR="008326B3" w:rsidRPr="008326B3" w:rsidRDefault="008326B3" w:rsidP="008326B3">
            <w:pPr>
              <w:pStyle w:val="Tabletext"/>
            </w:pPr>
            <w:r w:rsidRPr="00BB6FBC">
              <w:rPr>
                <w:b/>
                <w:w w:val="105"/>
              </w:rPr>
              <w:t>dell</w:t>
            </w:r>
            <w:r w:rsidRPr="00BB6FBC">
              <w:rPr>
                <w:b/>
                <w:spacing w:val="-35"/>
                <w:w w:val="105"/>
              </w:rPr>
              <w:t xml:space="preserve"> </w:t>
            </w:r>
            <w:r w:rsidRPr="008326B3">
              <w:rPr>
                <w:spacing w:val="-1"/>
                <w:w w:val="105"/>
              </w:rPr>
              <w:t>tah</w:t>
            </w:r>
          </w:p>
        </w:tc>
        <w:tc>
          <w:tcPr>
            <w:tcW w:w="565" w:type="dxa"/>
            <w:tcBorders>
              <w:top w:val="nil"/>
              <w:bottom w:val="nil"/>
            </w:tcBorders>
          </w:tcPr>
          <w:p w14:paraId="388E5F16" w14:textId="77777777" w:rsidR="008326B3" w:rsidRPr="008326B3" w:rsidRDefault="008326B3" w:rsidP="008326B3">
            <w:pPr>
              <w:pStyle w:val="Tabletext"/>
            </w:pPr>
          </w:p>
        </w:tc>
        <w:tc>
          <w:tcPr>
            <w:tcW w:w="948" w:type="dxa"/>
            <w:vAlign w:val="center"/>
          </w:tcPr>
          <w:p w14:paraId="48E2B21F" w14:textId="77777777" w:rsidR="008326B3" w:rsidRPr="008326B3" w:rsidRDefault="008326B3" w:rsidP="008326B3">
            <w:pPr>
              <w:pStyle w:val="Tabletext"/>
            </w:pPr>
            <w:r w:rsidRPr="008326B3">
              <w:t>Q</w:t>
            </w:r>
          </w:p>
        </w:tc>
        <w:tc>
          <w:tcPr>
            <w:tcW w:w="1430" w:type="dxa"/>
            <w:vAlign w:val="center"/>
          </w:tcPr>
          <w:p w14:paraId="3BD83504" w14:textId="77777777" w:rsidR="008326B3" w:rsidRPr="008326B3" w:rsidRDefault="008326B3" w:rsidP="008326B3">
            <w:pPr>
              <w:pStyle w:val="Tabletext"/>
            </w:pPr>
            <w:r w:rsidRPr="008326B3">
              <w:rPr>
                <w:w w:val="115"/>
              </w:rPr>
              <w:t>Quebec</w:t>
            </w:r>
          </w:p>
        </w:tc>
        <w:tc>
          <w:tcPr>
            <w:tcW w:w="2264" w:type="dxa"/>
            <w:vAlign w:val="center"/>
          </w:tcPr>
          <w:p w14:paraId="7076A78D" w14:textId="77777777" w:rsidR="008326B3" w:rsidRPr="008326B3" w:rsidRDefault="008326B3" w:rsidP="008326B3">
            <w:pPr>
              <w:pStyle w:val="Tabletext"/>
            </w:pPr>
            <w:r w:rsidRPr="008326B3">
              <w:t>keh</w:t>
            </w:r>
            <w:r w:rsidRPr="008326B3">
              <w:rPr>
                <w:spacing w:val="4"/>
              </w:rPr>
              <w:t xml:space="preserve"> </w:t>
            </w:r>
            <w:r w:rsidRPr="00BB6FBC">
              <w:rPr>
                <w:b/>
              </w:rPr>
              <w:t>beck</w:t>
            </w:r>
          </w:p>
        </w:tc>
      </w:tr>
      <w:tr w:rsidR="008326B3" w:rsidRPr="008326B3" w14:paraId="6DA41C7A" w14:textId="77777777" w:rsidTr="008326B3">
        <w:trPr>
          <w:cantSplit/>
          <w:jc w:val="center"/>
        </w:trPr>
        <w:tc>
          <w:tcPr>
            <w:tcW w:w="947" w:type="dxa"/>
            <w:vAlign w:val="center"/>
          </w:tcPr>
          <w:p w14:paraId="0656295A" w14:textId="77777777" w:rsidR="008326B3" w:rsidRPr="008326B3" w:rsidRDefault="008326B3" w:rsidP="008326B3">
            <w:pPr>
              <w:pStyle w:val="Tabletext"/>
              <w:rPr>
                <w:w w:val="95"/>
              </w:rPr>
            </w:pPr>
            <w:r w:rsidRPr="008326B3">
              <w:rPr>
                <w:w w:val="90"/>
              </w:rPr>
              <w:t>E</w:t>
            </w:r>
          </w:p>
        </w:tc>
        <w:tc>
          <w:tcPr>
            <w:tcW w:w="1415" w:type="dxa"/>
            <w:vAlign w:val="center"/>
          </w:tcPr>
          <w:p w14:paraId="327D1699" w14:textId="77777777" w:rsidR="008326B3" w:rsidRPr="008326B3" w:rsidRDefault="008326B3" w:rsidP="008326B3">
            <w:pPr>
              <w:pStyle w:val="Tabletext"/>
              <w:rPr>
                <w:w w:val="115"/>
              </w:rPr>
            </w:pPr>
            <w:r w:rsidRPr="008326B3">
              <w:rPr>
                <w:spacing w:val="-1"/>
                <w:w w:val="115"/>
              </w:rPr>
              <w:t>Echo</w:t>
            </w:r>
          </w:p>
        </w:tc>
        <w:tc>
          <w:tcPr>
            <w:tcW w:w="2264" w:type="dxa"/>
            <w:vAlign w:val="center"/>
          </w:tcPr>
          <w:p w14:paraId="03D8A834" w14:textId="77777777" w:rsidR="008326B3" w:rsidRPr="008326B3" w:rsidRDefault="008326B3" w:rsidP="008326B3">
            <w:pPr>
              <w:pStyle w:val="Tabletext"/>
            </w:pPr>
            <w:r w:rsidRPr="00BB6FBC">
              <w:rPr>
                <w:b/>
              </w:rPr>
              <w:t>eck</w:t>
            </w:r>
            <w:r w:rsidRPr="008326B3">
              <w:rPr>
                <w:spacing w:val="-23"/>
              </w:rPr>
              <w:t xml:space="preserve"> </w:t>
            </w:r>
            <w:r w:rsidRPr="008326B3">
              <w:rPr>
                <w:spacing w:val="-1"/>
              </w:rPr>
              <w:t>ho</w:t>
            </w:r>
          </w:p>
        </w:tc>
        <w:tc>
          <w:tcPr>
            <w:tcW w:w="565" w:type="dxa"/>
            <w:tcBorders>
              <w:top w:val="nil"/>
              <w:bottom w:val="nil"/>
            </w:tcBorders>
          </w:tcPr>
          <w:p w14:paraId="29B98458" w14:textId="77777777" w:rsidR="008326B3" w:rsidRPr="008326B3" w:rsidRDefault="008326B3" w:rsidP="008326B3">
            <w:pPr>
              <w:pStyle w:val="Tabletext"/>
            </w:pPr>
          </w:p>
        </w:tc>
        <w:tc>
          <w:tcPr>
            <w:tcW w:w="948" w:type="dxa"/>
            <w:vAlign w:val="center"/>
          </w:tcPr>
          <w:p w14:paraId="4D16F950" w14:textId="77777777" w:rsidR="008326B3" w:rsidRPr="008326B3" w:rsidRDefault="008326B3" w:rsidP="008326B3">
            <w:pPr>
              <w:pStyle w:val="Tabletext"/>
            </w:pPr>
            <w:r w:rsidRPr="008326B3">
              <w:rPr>
                <w:w w:val="95"/>
              </w:rPr>
              <w:t>R</w:t>
            </w:r>
          </w:p>
        </w:tc>
        <w:tc>
          <w:tcPr>
            <w:tcW w:w="1430" w:type="dxa"/>
            <w:vAlign w:val="center"/>
          </w:tcPr>
          <w:p w14:paraId="056747A2" w14:textId="77777777" w:rsidR="008326B3" w:rsidRPr="008326B3" w:rsidRDefault="008326B3" w:rsidP="008326B3">
            <w:pPr>
              <w:pStyle w:val="Tabletext"/>
            </w:pPr>
            <w:r w:rsidRPr="008326B3">
              <w:rPr>
                <w:spacing w:val="-1"/>
                <w:w w:val="115"/>
              </w:rPr>
              <w:t>Romeo</w:t>
            </w:r>
          </w:p>
        </w:tc>
        <w:tc>
          <w:tcPr>
            <w:tcW w:w="2264" w:type="dxa"/>
            <w:vAlign w:val="center"/>
          </w:tcPr>
          <w:p w14:paraId="6633D5F6" w14:textId="77777777" w:rsidR="008326B3" w:rsidRPr="008326B3" w:rsidRDefault="008326B3" w:rsidP="008326B3">
            <w:pPr>
              <w:pStyle w:val="Tabletext"/>
            </w:pPr>
            <w:r w:rsidRPr="00BB6FBC">
              <w:rPr>
                <w:b/>
                <w:w w:val="110"/>
              </w:rPr>
              <w:t>row</w:t>
            </w:r>
            <w:r w:rsidRPr="008326B3">
              <w:rPr>
                <w:spacing w:val="-30"/>
                <w:w w:val="110"/>
              </w:rPr>
              <w:t xml:space="preserve"> </w:t>
            </w:r>
            <w:r w:rsidRPr="008326B3">
              <w:rPr>
                <w:w w:val="110"/>
              </w:rPr>
              <w:t>me</w:t>
            </w:r>
            <w:r w:rsidRPr="008326B3">
              <w:rPr>
                <w:spacing w:val="-8"/>
                <w:w w:val="110"/>
              </w:rPr>
              <w:t xml:space="preserve"> </w:t>
            </w:r>
            <w:r w:rsidRPr="008326B3">
              <w:rPr>
                <w:w w:val="110"/>
              </w:rPr>
              <w:t>oh</w:t>
            </w:r>
          </w:p>
        </w:tc>
      </w:tr>
      <w:tr w:rsidR="008326B3" w:rsidRPr="008326B3" w14:paraId="13DE8056" w14:textId="77777777" w:rsidTr="008326B3">
        <w:trPr>
          <w:cantSplit/>
          <w:jc w:val="center"/>
        </w:trPr>
        <w:tc>
          <w:tcPr>
            <w:tcW w:w="947" w:type="dxa"/>
            <w:vAlign w:val="center"/>
          </w:tcPr>
          <w:p w14:paraId="4BE5538E" w14:textId="77777777" w:rsidR="008326B3" w:rsidRPr="008326B3" w:rsidRDefault="008326B3" w:rsidP="008326B3">
            <w:pPr>
              <w:pStyle w:val="Tabletext"/>
              <w:rPr>
                <w:w w:val="95"/>
              </w:rPr>
            </w:pPr>
            <w:r w:rsidRPr="008326B3">
              <w:rPr>
                <w:w w:val="95"/>
              </w:rPr>
              <w:t>F</w:t>
            </w:r>
          </w:p>
        </w:tc>
        <w:tc>
          <w:tcPr>
            <w:tcW w:w="1415" w:type="dxa"/>
            <w:vAlign w:val="center"/>
          </w:tcPr>
          <w:p w14:paraId="37C34355" w14:textId="77777777" w:rsidR="008326B3" w:rsidRPr="008326B3" w:rsidRDefault="008326B3" w:rsidP="008326B3">
            <w:pPr>
              <w:pStyle w:val="Tabletext"/>
              <w:rPr>
                <w:w w:val="115"/>
              </w:rPr>
            </w:pPr>
            <w:r w:rsidRPr="008326B3">
              <w:rPr>
                <w:w w:val="115"/>
              </w:rPr>
              <w:t>Foxtrot</w:t>
            </w:r>
          </w:p>
        </w:tc>
        <w:tc>
          <w:tcPr>
            <w:tcW w:w="2264" w:type="dxa"/>
            <w:vAlign w:val="center"/>
          </w:tcPr>
          <w:p w14:paraId="58FAD810" w14:textId="77777777" w:rsidR="008326B3" w:rsidRPr="008326B3" w:rsidRDefault="008326B3" w:rsidP="008326B3">
            <w:pPr>
              <w:pStyle w:val="Tabletext"/>
            </w:pPr>
            <w:r w:rsidRPr="00BB6FBC">
              <w:rPr>
                <w:b/>
                <w:spacing w:val="-2"/>
                <w:w w:val="105"/>
              </w:rPr>
              <w:t>foks</w:t>
            </w:r>
            <w:r w:rsidRPr="00BB6FBC">
              <w:rPr>
                <w:b/>
                <w:spacing w:val="-41"/>
                <w:w w:val="105"/>
              </w:rPr>
              <w:t xml:space="preserve"> </w:t>
            </w:r>
            <w:r w:rsidRPr="008326B3">
              <w:rPr>
                <w:spacing w:val="-1"/>
                <w:w w:val="105"/>
              </w:rPr>
              <w:t>trot</w:t>
            </w:r>
          </w:p>
        </w:tc>
        <w:tc>
          <w:tcPr>
            <w:tcW w:w="565" w:type="dxa"/>
            <w:tcBorders>
              <w:top w:val="nil"/>
              <w:bottom w:val="nil"/>
            </w:tcBorders>
          </w:tcPr>
          <w:p w14:paraId="2A3FC2E4" w14:textId="77777777" w:rsidR="008326B3" w:rsidRPr="008326B3" w:rsidRDefault="008326B3" w:rsidP="008326B3">
            <w:pPr>
              <w:pStyle w:val="Tabletext"/>
            </w:pPr>
          </w:p>
        </w:tc>
        <w:tc>
          <w:tcPr>
            <w:tcW w:w="948" w:type="dxa"/>
            <w:vAlign w:val="center"/>
          </w:tcPr>
          <w:p w14:paraId="6B247FF0" w14:textId="77777777" w:rsidR="008326B3" w:rsidRPr="008326B3" w:rsidRDefault="008326B3" w:rsidP="008326B3">
            <w:pPr>
              <w:pStyle w:val="Tabletext"/>
            </w:pPr>
            <w:r w:rsidRPr="008326B3">
              <w:rPr>
                <w:w w:val="90"/>
              </w:rPr>
              <w:t>S</w:t>
            </w:r>
          </w:p>
        </w:tc>
        <w:tc>
          <w:tcPr>
            <w:tcW w:w="1430" w:type="dxa"/>
            <w:vAlign w:val="center"/>
          </w:tcPr>
          <w:p w14:paraId="724D1597" w14:textId="77777777" w:rsidR="008326B3" w:rsidRPr="008326B3" w:rsidRDefault="008326B3" w:rsidP="008326B3">
            <w:pPr>
              <w:pStyle w:val="Tabletext"/>
            </w:pPr>
            <w:r w:rsidRPr="008326B3">
              <w:rPr>
                <w:w w:val="120"/>
              </w:rPr>
              <w:t>Sierra</w:t>
            </w:r>
          </w:p>
        </w:tc>
        <w:tc>
          <w:tcPr>
            <w:tcW w:w="2264" w:type="dxa"/>
            <w:vAlign w:val="center"/>
          </w:tcPr>
          <w:p w14:paraId="1242485B" w14:textId="77777777" w:rsidR="008326B3" w:rsidRPr="008326B3" w:rsidRDefault="008326B3" w:rsidP="008326B3">
            <w:pPr>
              <w:pStyle w:val="Tabletext"/>
            </w:pPr>
            <w:r w:rsidRPr="008326B3">
              <w:rPr>
                <w:w w:val="110"/>
              </w:rPr>
              <w:t>see</w:t>
            </w:r>
            <w:r w:rsidRPr="008326B3">
              <w:rPr>
                <w:spacing w:val="6"/>
                <w:w w:val="110"/>
              </w:rPr>
              <w:t xml:space="preserve"> </w:t>
            </w:r>
            <w:r w:rsidRPr="00BB6FBC">
              <w:rPr>
                <w:b/>
                <w:spacing w:val="-2"/>
                <w:w w:val="110"/>
              </w:rPr>
              <w:t>air</w:t>
            </w:r>
            <w:r w:rsidRPr="008326B3">
              <w:rPr>
                <w:spacing w:val="-15"/>
                <w:w w:val="110"/>
              </w:rPr>
              <w:t xml:space="preserve"> </w:t>
            </w:r>
            <w:r w:rsidRPr="008326B3">
              <w:rPr>
                <w:spacing w:val="-1"/>
                <w:w w:val="110"/>
              </w:rPr>
              <w:t>rah</w:t>
            </w:r>
          </w:p>
        </w:tc>
      </w:tr>
      <w:tr w:rsidR="008326B3" w:rsidRPr="008326B3" w14:paraId="05127BBC" w14:textId="77777777" w:rsidTr="008326B3">
        <w:trPr>
          <w:cantSplit/>
          <w:jc w:val="center"/>
        </w:trPr>
        <w:tc>
          <w:tcPr>
            <w:tcW w:w="947" w:type="dxa"/>
            <w:vAlign w:val="center"/>
          </w:tcPr>
          <w:p w14:paraId="59EE1C56" w14:textId="77777777" w:rsidR="008326B3" w:rsidRPr="008326B3" w:rsidRDefault="008326B3" w:rsidP="008326B3">
            <w:pPr>
              <w:pStyle w:val="Tabletext"/>
              <w:rPr>
                <w:w w:val="95"/>
              </w:rPr>
            </w:pPr>
            <w:r w:rsidRPr="008326B3">
              <w:t>G</w:t>
            </w:r>
          </w:p>
        </w:tc>
        <w:tc>
          <w:tcPr>
            <w:tcW w:w="1415" w:type="dxa"/>
            <w:vAlign w:val="center"/>
          </w:tcPr>
          <w:p w14:paraId="1EC1F8D2" w14:textId="77777777" w:rsidR="008326B3" w:rsidRPr="008326B3" w:rsidRDefault="008326B3" w:rsidP="008326B3">
            <w:pPr>
              <w:pStyle w:val="Tabletext"/>
              <w:rPr>
                <w:w w:val="115"/>
              </w:rPr>
            </w:pPr>
            <w:r w:rsidRPr="008326B3">
              <w:rPr>
                <w:w w:val="115"/>
              </w:rPr>
              <w:t>Golf</w:t>
            </w:r>
          </w:p>
        </w:tc>
        <w:tc>
          <w:tcPr>
            <w:tcW w:w="2264" w:type="dxa"/>
            <w:vAlign w:val="center"/>
          </w:tcPr>
          <w:p w14:paraId="12734125" w14:textId="77777777" w:rsidR="008326B3" w:rsidRPr="00BB6FBC" w:rsidRDefault="008326B3" w:rsidP="008326B3">
            <w:pPr>
              <w:pStyle w:val="Tabletext"/>
              <w:rPr>
                <w:b/>
              </w:rPr>
            </w:pPr>
            <w:r w:rsidRPr="00BB6FBC">
              <w:rPr>
                <w:b/>
                <w:spacing w:val="-2"/>
              </w:rPr>
              <w:t>gol</w:t>
            </w:r>
            <w:r w:rsidRPr="00BB6FBC">
              <w:rPr>
                <w:b/>
                <w:spacing w:val="-1"/>
              </w:rPr>
              <w:t>f</w:t>
            </w:r>
          </w:p>
        </w:tc>
        <w:tc>
          <w:tcPr>
            <w:tcW w:w="565" w:type="dxa"/>
            <w:tcBorders>
              <w:top w:val="nil"/>
              <w:bottom w:val="nil"/>
            </w:tcBorders>
          </w:tcPr>
          <w:p w14:paraId="6A96EC66" w14:textId="77777777" w:rsidR="008326B3" w:rsidRPr="008326B3" w:rsidRDefault="008326B3" w:rsidP="008326B3">
            <w:pPr>
              <w:pStyle w:val="Tabletext"/>
            </w:pPr>
          </w:p>
        </w:tc>
        <w:tc>
          <w:tcPr>
            <w:tcW w:w="948" w:type="dxa"/>
            <w:vAlign w:val="center"/>
          </w:tcPr>
          <w:p w14:paraId="3AF7FB98" w14:textId="77777777" w:rsidR="008326B3" w:rsidRPr="008326B3" w:rsidRDefault="008326B3" w:rsidP="008326B3">
            <w:pPr>
              <w:pStyle w:val="Tabletext"/>
            </w:pPr>
            <w:r w:rsidRPr="008326B3">
              <w:rPr>
                <w:w w:val="90"/>
              </w:rPr>
              <w:t>T</w:t>
            </w:r>
          </w:p>
        </w:tc>
        <w:tc>
          <w:tcPr>
            <w:tcW w:w="1430" w:type="dxa"/>
            <w:vAlign w:val="center"/>
          </w:tcPr>
          <w:p w14:paraId="567BB755" w14:textId="77777777" w:rsidR="008326B3" w:rsidRPr="008326B3" w:rsidRDefault="008326B3" w:rsidP="008326B3">
            <w:pPr>
              <w:pStyle w:val="Tabletext"/>
            </w:pPr>
            <w:r w:rsidRPr="008326B3">
              <w:rPr>
                <w:w w:val="120"/>
              </w:rPr>
              <w:t>Tango</w:t>
            </w:r>
          </w:p>
        </w:tc>
        <w:tc>
          <w:tcPr>
            <w:tcW w:w="2264" w:type="dxa"/>
            <w:vAlign w:val="center"/>
          </w:tcPr>
          <w:p w14:paraId="63350BCC" w14:textId="77777777" w:rsidR="008326B3" w:rsidRPr="008326B3" w:rsidRDefault="008326B3" w:rsidP="008326B3">
            <w:pPr>
              <w:pStyle w:val="Tabletext"/>
            </w:pPr>
            <w:r w:rsidRPr="00BB6FBC">
              <w:rPr>
                <w:b/>
                <w:w w:val="105"/>
              </w:rPr>
              <w:t>tang</w:t>
            </w:r>
            <w:r w:rsidRPr="008326B3">
              <w:rPr>
                <w:spacing w:val="-44"/>
                <w:w w:val="105"/>
              </w:rPr>
              <w:t xml:space="preserve"> </w:t>
            </w:r>
            <w:r w:rsidRPr="008326B3">
              <w:rPr>
                <w:w w:val="105"/>
              </w:rPr>
              <w:t>go</w:t>
            </w:r>
          </w:p>
        </w:tc>
      </w:tr>
      <w:tr w:rsidR="008326B3" w:rsidRPr="008326B3" w14:paraId="15A121F7" w14:textId="77777777" w:rsidTr="008326B3">
        <w:trPr>
          <w:cantSplit/>
          <w:jc w:val="center"/>
        </w:trPr>
        <w:tc>
          <w:tcPr>
            <w:tcW w:w="947" w:type="dxa"/>
            <w:vAlign w:val="center"/>
          </w:tcPr>
          <w:p w14:paraId="3121A0FB" w14:textId="77777777" w:rsidR="008326B3" w:rsidRPr="008326B3" w:rsidRDefault="008326B3" w:rsidP="008326B3">
            <w:pPr>
              <w:pStyle w:val="Tabletext"/>
              <w:rPr>
                <w:w w:val="95"/>
              </w:rPr>
            </w:pPr>
            <w:r w:rsidRPr="008326B3">
              <w:t>H</w:t>
            </w:r>
          </w:p>
        </w:tc>
        <w:tc>
          <w:tcPr>
            <w:tcW w:w="1415" w:type="dxa"/>
            <w:vAlign w:val="center"/>
          </w:tcPr>
          <w:p w14:paraId="7229942C" w14:textId="77777777" w:rsidR="008326B3" w:rsidRPr="008326B3" w:rsidRDefault="008326B3" w:rsidP="008326B3">
            <w:pPr>
              <w:pStyle w:val="Tabletext"/>
              <w:rPr>
                <w:w w:val="115"/>
              </w:rPr>
            </w:pPr>
            <w:r w:rsidRPr="008326B3">
              <w:rPr>
                <w:w w:val="115"/>
              </w:rPr>
              <w:t>Hotel</w:t>
            </w:r>
          </w:p>
        </w:tc>
        <w:tc>
          <w:tcPr>
            <w:tcW w:w="2264" w:type="dxa"/>
            <w:vAlign w:val="center"/>
          </w:tcPr>
          <w:p w14:paraId="402657C4" w14:textId="77777777" w:rsidR="008326B3" w:rsidRPr="008326B3" w:rsidRDefault="008326B3" w:rsidP="008326B3">
            <w:pPr>
              <w:pStyle w:val="Tabletext"/>
            </w:pPr>
            <w:r w:rsidRPr="008326B3">
              <w:rPr>
                <w:w w:val="110"/>
              </w:rPr>
              <w:t>hoh</w:t>
            </w:r>
            <w:r w:rsidRPr="008326B3">
              <w:rPr>
                <w:spacing w:val="-15"/>
                <w:w w:val="110"/>
              </w:rPr>
              <w:t xml:space="preserve"> </w:t>
            </w:r>
            <w:r w:rsidRPr="00BB6FBC">
              <w:rPr>
                <w:b/>
                <w:spacing w:val="-2"/>
                <w:w w:val="110"/>
              </w:rPr>
              <w:t>tel</w:t>
            </w:r>
          </w:p>
        </w:tc>
        <w:tc>
          <w:tcPr>
            <w:tcW w:w="565" w:type="dxa"/>
            <w:tcBorders>
              <w:top w:val="nil"/>
              <w:bottom w:val="nil"/>
            </w:tcBorders>
          </w:tcPr>
          <w:p w14:paraId="1A01D6BE" w14:textId="77777777" w:rsidR="008326B3" w:rsidRPr="008326B3" w:rsidRDefault="008326B3" w:rsidP="008326B3">
            <w:pPr>
              <w:pStyle w:val="Tabletext"/>
            </w:pPr>
          </w:p>
        </w:tc>
        <w:tc>
          <w:tcPr>
            <w:tcW w:w="948" w:type="dxa"/>
            <w:vAlign w:val="center"/>
          </w:tcPr>
          <w:p w14:paraId="5397F703" w14:textId="77777777" w:rsidR="008326B3" w:rsidRPr="008326B3" w:rsidRDefault="008326B3" w:rsidP="008326B3">
            <w:pPr>
              <w:pStyle w:val="Tabletext"/>
            </w:pPr>
            <w:r w:rsidRPr="008326B3">
              <w:t>U</w:t>
            </w:r>
          </w:p>
        </w:tc>
        <w:tc>
          <w:tcPr>
            <w:tcW w:w="1430" w:type="dxa"/>
            <w:vAlign w:val="center"/>
          </w:tcPr>
          <w:p w14:paraId="07EC0C94" w14:textId="77777777" w:rsidR="008326B3" w:rsidRPr="008326B3" w:rsidRDefault="008326B3" w:rsidP="008326B3">
            <w:pPr>
              <w:pStyle w:val="Tabletext"/>
            </w:pPr>
            <w:r w:rsidRPr="008326B3">
              <w:rPr>
                <w:w w:val="115"/>
              </w:rPr>
              <w:t>Uniform</w:t>
            </w:r>
          </w:p>
        </w:tc>
        <w:tc>
          <w:tcPr>
            <w:tcW w:w="2264" w:type="dxa"/>
            <w:vAlign w:val="center"/>
          </w:tcPr>
          <w:p w14:paraId="05AB3F1E" w14:textId="77777777" w:rsidR="008326B3" w:rsidRPr="008326B3" w:rsidRDefault="008326B3" w:rsidP="008326B3">
            <w:pPr>
              <w:pStyle w:val="Tabletext"/>
            </w:pPr>
            <w:r w:rsidRPr="00BB6FBC">
              <w:rPr>
                <w:b/>
                <w:spacing w:val="-2"/>
                <w:w w:val="110"/>
              </w:rPr>
              <w:t>you</w:t>
            </w:r>
            <w:r w:rsidRPr="008326B3">
              <w:rPr>
                <w:spacing w:val="-21"/>
                <w:w w:val="110"/>
              </w:rPr>
              <w:t xml:space="preserve"> </w:t>
            </w:r>
            <w:r w:rsidRPr="008326B3">
              <w:rPr>
                <w:w w:val="110"/>
              </w:rPr>
              <w:t>nee</w:t>
            </w:r>
            <w:r w:rsidRPr="008326B3">
              <w:rPr>
                <w:spacing w:val="1"/>
                <w:w w:val="110"/>
              </w:rPr>
              <w:t xml:space="preserve"> </w:t>
            </w:r>
            <w:r w:rsidRPr="008326B3">
              <w:rPr>
                <w:w w:val="110"/>
              </w:rPr>
              <w:t>form</w:t>
            </w:r>
          </w:p>
        </w:tc>
      </w:tr>
      <w:tr w:rsidR="008326B3" w:rsidRPr="008326B3" w14:paraId="7DB903D5" w14:textId="77777777" w:rsidTr="008326B3">
        <w:trPr>
          <w:cantSplit/>
          <w:jc w:val="center"/>
        </w:trPr>
        <w:tc>
          <w:tcPr>
            <w:tcW w:w="947" w:type="dxa"/>
            <w:vAlign w:val="center"/>
          </w:tcPr>
          <w:p w14:paraId="61A0BFD2" w14:textId="77777777" w:rsidR="008326B3" w:rsidRPr="008326B3" w:rsidRDefault="008326B3" w:rsidP="008326B3">
            <w:pPr>
              <w:pStyle w:val="Tabletext"/>
              <w:rPr>
                <w:w w:val="95"/>
              </w:rPr>
            </w:pPr>
            <w:r w:rsidRPr="008326B3">
              <w:rPr>
                <w:w w:val="95"/>
              </w:rPr>
              <w:t>I</w:t>
            </w:r>
          </w:p>
        </w:tc>
        <w:tc>
          <w:tcPr>
            <w:tcW w:w="1415" w:type="dxa"/>
            <w:vAlign w:val="center"/>
          </w:tcPr>
          <w:p w14:paraId="6EEBB2E1" w14:textId="77777777" w:rsidR="008326B3" w:rsidRPr="008326B3" w:rsidRDefault="008326B3" w:rsidP="008326B3">
            <w:pPr>
              <w:pStyle w:val="Tabletext"/>
              <w:rPr>
                <w:w w:val="115"/>
              </w:rPr>
            </w:pPr>
            <w:r w:rsidRPr="008326B3">
              <w:rPr>
                <w:w w:val="115"/>
              </w:rPr>
              <w:t>India</w:t>
            </w:r>
          </w:p>
        </w:tc>
        <w:tc>
          <w:tcPr>
            <w:tcW w:w="2264" w:type="dxa"/>
            <w:vAlign w:val="center"/>
          </w:tcPr>
          <w:p w14:paraId="633A488A" w14:textId="77777777" w:rsidR="008326B3" w:rsidRPr="008326B3" w:rsidRDefault="008326B3" w:rsidP="008326B3">
            <w:pPr>
              <w:pStyle w:val="Tabletext"/>
            </w:pPr>
            <w:r w:rsidRPr="008326B3">
              <w:rPr>
                <w:w w:val="115"/>
              </w:rPr>
              <w:t>in</w:t>
            </w:r>
            <w:r w:rsidRPr="008326B3">
              <w:rPr>
                <w:spacing w:val="4"/>
                <w:w w:val="115"/>
              </w:rPr>
              <w:t xml:space="preserve"> </w:t>
            </w:r>
            <w:r w:rsidRPr="008326B3">
              <w:rPr>
                <w:w w:val="115"/>
              </w:rPr>
              <w:t>dee</w:t>
            </w:r>
            <w:r w:rsidRPr="008326B3">
              <w:rPr>
                <w:spacing w:val="5"/>
                <w:w w:val="115"/>
              </w:rPr>
              <w:t xml:space="preserve"> </w:t>
            </w:r>
            <w:r w:rsidRPr="008326B3">
              <w:rPr>
                <w:w w:val="115"/>
              </w:rPr>
              <w:t>a</w:t>
            </w:r>
          </w:p>
        </w:tc>
        <w:tc>
          <w:tcPr>
            <w:tcW w:w="565" w:type="dxa"/>
            <w:tcBorders>
              <w:top w:val="nil"/>
              <w:bottom w:val="nil"/>
            </w:tcBorders>
          </w:tcPr>
          <w:p w14:paraId="4DFDB810" w14:textId="77777777" w:rsidR="008326B3" w:rsidRPr="008326B3" w:rsidRDefault="008326B3" w:rsidP="008326B3">
            <w:pPr>
              <w:pStyle w:val="Tabletext"/>
            </w:pPr>
          </w:p>
        </w:tc>
        <w:tc>
          <w:tcPr>
            <w:tcW w:w="948" w:type="dxa"/>
            <w:vAlign w:val="center"/>
          </w:tcPr>
          <w:p w14:paraId="198B272A" w14:textId="77777777" w:rsidR="008326B3" w:rsidRPr="008326B3" w:rsidRDefault="008326B3" w:rsidP="008326B3">
            <w:pPr>
              <w:pStyle w:val="Tabletext"/>
            </w:pPr>
            <w:r w:rsidRPr="008326B3">
              <w:rPr>
                <w:w w:val="95"/>
              </w:rPr>
              <w:t>V</w:t>
            </w:r>
          </w:p>
        </w:tc>
        <w:tc>
          <w:tcPr>
            <w:tcW w:w="1430" w:type="dxa"/>
            <w:vAlign w:val="center"/>
          </w:tcPr>
          <w:p w14:paraId="0A6A3893" w14:textId="77777777" w:rsidR="008326B3" w:rsidRPr="008326B3" w:rsidRDefault="008326B3" w:rsidP="008326B3">
            <w:pPr>
              <w:pStyle w:val="Tabletext"/>
            </w:pPr>
            <w:r w:rsidRPr="008326B3">
              <w:rPr>
                <w:w w:val="115"/>
              </w:rPr>
              <w:t>Victor</w:t>
            </w:r>
          </w:p>
        </w:tc>
        <w:tc>
          <w:tcPr>
            <w:tcW w:w="2264" w:type="dxa"/>
            <w:vAlign w:val="center"/>
          </w:tcPr>
          <w:p w14:paraId="2809095D" w14:textId="77777777" w:rsidR="008326B3" w:rsidRPr="008326B3" w:rsidRDefault="008326B3" w:rsidP="008326B3">
            <w:pPr>
              <w:pStyle w:val="Tabletext"/>
            </w:pPr>
            <w:r w:rsidRPr="00BB6FBC">
              <w:rPr>
                <w:b/>
                <w:w w:val="105"/>
              </w:rPr>
              <w:t>vik</w:t>
            </w:r>
            <w:r w:rsidRPr="008326B3">
              <w:rPr>
                <w:spacing w:val="-22"/>
                <w:w w:val="105"/>
              </w:rPr>
              <w:t xml:space="preserve"> </w:t>
            </w:r>
            <w:r w:rsidRPr="008326B3">
              <w:rPr>
                <w:w w:val="105"/>
              </w:rPr>
              <w:t>tah</w:t>
            </w:r>
          </w:p>
        </w:tc>
      </w:tr>
      <w:tr w:rsidR="008326B3" w:rsidRPr="008326B3" w14:paraId="5B4C3478" w14:textId="77777777" w:rsidTr="008326B3">
        <w:trPr>
          <w:cantSplit/>
          <w:jc w:val="center"/>
        </w:trPr>
        <w:tc>
          <w:tcPr>
            <w:tcW w:w="947" w:type="dxa"/>
            <w:vAlign w:val="center"/>
          </w:tcPr>
          <w:p w14:paraId="3DD4F46C" w14:textId="77777777" w:rsidR="008326B3" w:rsidRPr="008326B3" w:rsidRDefault="008326B3" w:rsidP="008326B3">
            <w:pPr>
              <w:pStyle w:val="Tabletext"/>
              <w:rPr>
                <w:w w:val="95"/>
              </w:rPr>
            </w:pPr>
            <w:r w:rsidRPr="008326B3">
              <w:rPr>
                <w:w w:val="60"/>
              </w:rPr>
              <w:t>J</w:t>
            </w:r>
          </w:p>
        </w:tc>
        <w:tc>
          <w:tcPr>
            <w:tcW w:w="1415" w:type="dxa"/>
            <w:vAlign w:val="center"/>
          </w:tcPr>
          <w:p w14:paraId="2DB19865" w14:textId="77777777" w:rsidR="008326B3" w:rsidRPr="008326B3" w:rsidRDefault="008326B3" w:rsidP="008326B3">
            <w:pPr>
              <w:pStyle w:val="Tabletext"/>
              <w:rPr>
                <w:w w:val="115"/>
              </w:rPr>
            </w:pPr>
            <w:r w:rsidRPr="008326B3">
              <w:rPr>
                <w:w w:val="110"/>
              </w:rPr>
              <w:t>Juliet</w:t>
            </w:r>
          </w:p>
        </w:tc>
        <w:tc>
          <w:tcPr>
            <w:tcW w:w="2264" w:type="dxa"/>
            <w:vAlign w:val="center"/>
          </w:tcPr>
          <w:p w14:paraId="11302745" w14:textId="77777777" w:rsidR="008326B3" w:rsidRPr="008326B3" w:rsidRDefault="008326B3" w:rsidP="008326B3">
            <w:pPr>
              <w:pStyle w:val="Tabletext"/>
            </w:pPr>
            <w:r w:rsidRPr="00BB6FBC">
              <w:rPr>
                <w:b/>
              </w:rPr>
              <w:t>jew</w:t>
            </w:r>
            <w:r w:rsidRPr="008326B3">
              <w:rPr>
                <w:spacing w:val="-19"/>
              </w:rPr>
              <w:t xml:space="preserve"> </w:t>
            </w:r>
            <w:r w:rsidRPr="008326B3">
              <w:t>lee</w:t>
            </w:r>
            <w:r w:rsidRPr="008326B3">
              <w:rPr>
                <w:spacing w:val="2"/>
              </w:rPr>
              <w:t xml:space="preserve"> </w:t>
            </w:r>
            <w:r w:rsidRPr="00BB6FBC">
              <w:rPr>
                <w:b/>
              </w:rPr>
              <w:t>ett</w:t>
            </w:r>
          </w:p>
        </w:tc>
        <w:tc>
          <w:tcPr>
            <w:tcW w:w="565" w:type="dxa"/>
            <w:tcBorders>
              <w:top w:val="nil"/>
              <w:bottom w:val="nil"/>
            </w:tcBorders>
          </w:tcPr>
          <w:p w14:paraId="7F5F4DF7" w14:textId="77777777" w:rsidR="008326B3" w:rsidRPr="008326B3" w:rsidRDefault="008326B3" w:rsidP="008326B3">
            <w:pPr>
              <w:pStyle w:val="Tabletext"/>
            </w:pPr>
          </w:p>
        </w:tc>
        <w:tc>
          <w:tcPr>
            <w:tcW w:w="948" w:type="dxa"/>
            <w:vAlign w:val="center"/>
          </w:tcPr>
          <w:p w14:paraId="063EFD03" w14:textId="77777777" w:rsidR="008326B3" w:rsidRPr="008326B3" w:rsidRDefault="008326B3" w:rsidP="008326B3">
            <w:pPr>
              <w:pStyle w:val="Tabletext"/>
            </w:pPr>
            <w:r w:rsidRPr="008326B3">
              <w:t>W</w:t>
            </w:r>
          </w:p>
        </w:tc>
        <w:tc>
          <w:tcPr>
            <w:tcW w:w="1430" w:type="dxa"/>
            <w:vAlign w:val="center"/>
          </w:tcPr>
          <w:p w14:paraId="397D0E5E" w14:textId="77777777" w:rsidR="008326B3" w:rsidRPr="008326B3" w:rsidRDefault="008326B3" w:rsidP="008326B3">
            <w:pPr>
              <w:pStyle w:val="Tabletext"/>
            </w:pPr>
            <w:r w:rsidRPr="008326B3">
              <w:rPr>
                <w:w w:val="115"/>
              </w:rPr>
              <w:t>Whiskey</w:t>
            </w:r>
          </w:p>
        </w:tc>
        <w:tc>
          <w:tcPr>
            <w:tcW w:w="2264" w:type="dxa"/>
            <w:vAlign w:val="center"/>
          </w:tcPr>
          <w:p w14:paraId="0D9D016C" w14:textId="77777777" w:rsidR="008326B3" w:rsidRPr="008326B3" w:rsidRDefault="008326B3" w:rsidP="008326B3">
            <w:pPr>
              <w:pStyle w:val="Tabletext"/>
            </w:pPr>
            <w:r w:rsidRPr="00BB6FBC">
              <w:rPr>
                <w:b/>
              </w:rPr>
              <w:t>wiss</w:t>
            </w:r>
            <w:r w:rsidRPr="008326B3">
              <w:rPr>
                <w:spacing w:val="-31"/>
              </w:rPr>
              <w:t xml:space="preserve"> </w:t>
            </w:r>
            <w:r w:rsidRPr="008326B3">
              <w:t>key</w:t>
            </w:r>
          </w:p>
        </w:tc>
      </w:tr>
      <w:tr w:rsidR="008326B3" w:rsidRPr="008326B3" w14:paraId="189AA016" w14:textId="77777777" w:rsidTr="008326B3">
        <w:trPr>
          <w:cantSplit/>
          <w:jc w:val="center"/>
        </w:trPr>
        <w:tc>
          <w:tcPr>
            <w:tcW w:w="947" w:type="dxa"/>
            <w:vAlign w:val="center"/>
          </w:tcPr>
          <w:p w14:paraId="1585CE31" w14:textId="77777777" w:rsidR="008326B3" w:rsidRPr="008326B3" w:rsidRDefault="008326B3" w:rsidP="008326B3">
            <w:pPr>
              <w:pStyle w:val="Tabletext"/>
              <w:rPr>
                <w:w w:val="95"/>
              </w:rPr>
            </w:pPr>
            <w:r w:rsidRPr="008326B3">
              <w:rPr>
                <w:w w:val="90"/>
              </w:rPr>
              <w:t>K</w:t>
            </w:r>
          </w:p>
        </w:tc>
        <w:tc>
          <w:tcPr>
            <w:tcW w:w="1415" w:type="dxa"/>
            <w:vAlign w:val="center"/>
          </w:tcPr>
          <w:p w14:paraId="4943E52C" w14:textId="77777777" w:rsidR="008326B3" w:rsidRPr="008326B3" w:rsidRDefault="008326B3" w:rsidP="008326B3">
            <w:pPr>
              <w:pStyle w:val="Tabletext"/>
              <w:rPr>
                <w:w w:val="115"/>
              </w:rPr>
            </w:pPr>
            <w:r w:rsidRPr="008326B3">
              <w:rPr>
                <w:w w:val="115"/>
              </w:rPr>
              <w:t>Kilo</w:t>
            </w:r>
          </w:p>
        </w:tc>
        <w:tc>
          <w:tcPr>
            <w:tcW w:w="2264" w:type="dxa"/>
            <w:vAlign w:val="center"/>
          </w:tcPr>
          <w:p w14:paraId="4CBBABBD" w14:textId="77777777" w:rsidR="008326B3" w:rsidRPr="008326B3" w:rsidRDefault="008326B3" w:rsidP="008326B3">
            <w:pPr>
              <w:pStyle w:val="Tabletext"/>
            </w:pPr>
            <w:r w:rsidRPr="00BB6FBC">
              <w:rPr>
                <w:b/>
                <w:w w:val="105"/>
              </w:rPr>
              <w:t>key</w:t>
            </w:r>
            <w:r w:rsidRPr="008326B3">
              <w:rPr>
                <w:spacing w:val="-31"/>
                <w:w w:val="105"/>
              </w:rPr>
              <w:t xml:space="preserve"> </w:t>
            </w:r>
            <w:r w:rsidRPr="008326B3">
              <w:rPr>
                <w:w w:val="105"/>
              </w:rPr>
              <w:t>loh</w:t>
            </w:r>
          </w:p>
        </w:tc>
        <w:tc>
          <w:tcPr>
            <w:tcW w:w="565" w:type="dxa"/>
            <w:tcBorders>
              <w:top w:val="nil"/>
              <w:bottom w:val="nil"/>
            </w:tcBorders>
          </w:tcPr>
          <w:p w14:paraId="56B85AEF" w14:textId="77777777" w:rsidR="008326B3" w:rsidRPr="008326B3" w:rsidRDefault="008326B3" w:rsidP="008326B3">
            <w:pPr>
              <w:pStyle w:val="Tabletext"/>
            </w:pPr>
          </w:p>
        </w:tc>
        <w:tc>
          <w:tcPr>
            <w:tcW w:w="948" w:type="dxa"/>
            <w:vAlign w:val="center"/>
          </w:tcPr>
          <w:p w14:paraId="79856487" w14:textId="77777777" w:rsidR="008326B3" w:rsidRPr="008326B3" w:rsidRDefault="008326B3" w:rsidP="008326B3">
            <w:pPr>
              <w:pStyle w:val="Tabletext"/>
            </w:pPr>
            <w:r w:rsidRPr="008326B3">
              <w:rPr>
                <w:w w:val="95"/>
              </w:rPr>
              <w:t>X</w:t>
            </w:r>
          </w:p>
        </w:tc>
        <w:tc>
          <w:tcPr>
            <w:tcW w:w="1430" w:type="dxa"/>
            <w:vAlign w:val="center"/>
          </w:tcPr>
          <w:p w14:paraId="0D6E89DB" w14:textId="77777777" w:rsidR="008326B3" w:rsidRPr="008326B3" w:rsidRDefault="008326B3" w:rsidP="008326B3">
            <w:pPr>
              <w:pStyle w:val="Tabletext"/>
            </w:pPr>
            <w:r w:rsidRPr="008326B3">
              <w:rPr>
                <w:w w:val="115"/>
              </w:rPr>
              <w:t>X-ray</w:t>
            </w:r>
          </w:p>
        </w:tc>
        <w:tc>
          <w:tcPr>
            <w:tcW w:w="2264" w:type="dxa"/>
            <w:vAlign w:val="center"/>
          </w:tcPr>
          <w:p w14:paraId="64AB3EF1" w14:textId="77777777" w:rsidR="008326B3" w:rsidRPr="008326B3" w:rsidRDefault="008326B3" w:rsidP="008326B3">
            <w:pPr>
              <w:pStyle w:val="Tabletext"/>
            </w:pPr>
            <w:r w:rsidRPr="00BB6FBC">
              <w:rPr>
                <w:b/>
              </w:rPr>
              <w:t>ecks</w:t>
            </w:r>
            <w:r w:rsidRPr="008326B3">
              <w:rPr>
                <w:spacing w:val="-37"/>
              </w:rPr>
              <w:t xml:space="preserve"> </w:t>
            </w:r>
            <w:r w:rsidRPr="008326B3">
              <w:t>ray</w:t>
            </w:r>
          </w:p>
        </w:tc>
      </w:tr>
      <w:tr w:rsidR="008326B3" w:rsidRPr="008326B3" w14:paraId="04C79CB7" w14:textId="77777777" w:rsidTr="008326B3">
        <w:trPr>
          <w:cantSplit/>
          <w:jc w:val="center"/>
        </w:trPr>
        <w:tc>
          <w:tcPr>
            <w:tcW w:w="947" w:type="dxa"/>
            <w:vAlign w:val="center"/>
          </w:tcPr>
          <w:p w14:paraId="7EFC1B1E" w14:textId="77777777" w:rsidR="008326B3" w:rsidRPr="008326B3" w:rsidRDefault="008326B3" w:rsidP="008326B3">
            <w:pPr>
              <w:pStyle w:val="Tabletext"/>
              <w:rPr>
                <w:w w:val="95"/>
              </w:rPr>
            </w:pPr>
            <w:r w:rsidRPr="008326B3">
              <w:rPr>
                <w:w w:val="95"/>
              </w:rPr>
              <w:t>L</w:t>
            </w:r>
          </w:p>
        </w:tc>
        <w:tc>
          <w:tcPr>
            <w:tcW w:w="1415" w:type="dxa"/>
            <w:vAlign w:val="center"/>
          </w:tcPr>
          <w:p w14:paraId="28A957C5" w14:textId="77777777" w:rsidR="008326B3" w:rsidRPr="008326B3" w:rsidRDefault="008326B3" w:rsidP="008326B3">
            <w:pPr>
              <w:pStyle w:val="Tabletext"/>
              <w:rPr>
                <w:w w:val="115"/>
              </w:rPr>
            </w:pPr>
            <w:r w:rsidRPr="008326B3">
              <w:rPr>
                <w:w w:val="120"/>
              </w:rPr>
              <w:t>Lima</w:t>
            </w:r>
          </w:p>
        </w:tc>
        <w:tc>
          <w:tcPr>
            <w:tcW w:w="2264" w:type="dxa"/>
            <w:vAlign w:val="center"/>
          </w:tcPr>
          <w:p w14:paraId="0398DC70" w14:textId="77777777" w:rsidR="008326B3" w:rsidRPr="008326B3" w:rsidRDefault="008326B3" w:rsidP="008326B3">
            <w:pPr>
              <w:pStyle w:val="Tabletext"/>
            </w:pPr>
            <w:r w:rsidRPr="00BB6FBC">
              <w:rPr>
                <w:b/>
                <w:w w:val="105"/>
              </w:rPr>
              <w:t>lee</w:t>
            </w:r>
            <w:r w:rsidRPr="008326B3">
              <w:rPr>
                <w:spacing w:val="-13"/>
                <w:w w:val="105"/>
              </w:rPr>
              <w:t xml:space="preserve"> </w:t>
            </w:r>
            <w:r w:rsidRPr="008326B3">
              <w:rPr>
                <w:w w:val="105"/>
              </w:rPr>
              <w:t>mah</w:t>
            </w:r>
          </w:p>
        </w:tc>
        <w:tc>
          <w:tcPr>
            <w:tcW w:w="565" w:type="dxa"/>
            <w:tcBorders>
              <w:top w:val="nil"/>
              <w:bottom w:val="nil"/>
            </w:tcBorders>
          </w:tcPr>
          <w:p w14:paraId="1A4D6D30" w14:textId="77777777" w:rsidR="008326B3" w:rsidRPr="008326B3" w:rsidRDefault="008326B3" w:rsidP="008326B3">
            <w:pPr>
              <w:pStyle w:val="Tabletext"/>
            </w:pPr>
          </w:p>
        </w:tc>
        <w:tc>
          <w:tcPr>
            <w:tcW w:w="948" w:type="dxa"/>
            <w:vAlign w:val="center"/>
          </w:tcPr>
          <w:p w14:paraId="27627C44" w14:textId="77777777" w:rsidR="008326B3" w:rsidRPr="008326B3" w:rsidRDefault="008326B3" w:rsidP="008326B3">
            <w:pPr>
              <w:pStyle w:val="Tabletext"/>
            </w:pPr>
            <w:r w:rsidRPr="008326B3">
              <w:rPr>
                <w:w w:val="90"/>
              </w:rPr>
              <w:t>Y</w:t>
            </w:r>
          </w:p>
        </w:tc>
        <w:tc>
          <w:tcPr>
            <w:tcW w:w="1430" w:type="dxa"/>
            <w:vAlign w:val="center"/>
          </w:tcPr>
          <w:p w14:paraId="08460E87" w14:textId="77777777" w:rsidR="008326B3" w:rsidRPr="008326B3" w:rsidRDefault="008326B3" w:rsidP="008326B3">
            <w:pPr>
              <w:pStyle w:val="Tabletext"/>
            </w:pPr>
            <w:r w:rsidRPr="008326B3">
              <w:rPr>
                <w:w w:val="115"/>
              </w:rPr>
              <w:t>Yankee</w:t>
            </w:r>
          </w:p>
        </w:tc>
        <w:tc>
          <w:tcPr>
            <w:tcW w:w="2264" w:type="dxa"/>
            <w:vAlign w:val="center"/>
          </w:tcPr>
          <w:p w14:paraId="02A81203" w14:textId="77777777" w:rsidR="008326B3" w:rsidRPr="008326B3" w:rsidRDefault="008326B3" w:rsidP="008326B3">
            <w:pPr>
              <w:pStyle w:val="Tabletext"/>
            </w:pPr>
            <w:r w:rsidRPr="00BB6FBC">
              <w:rPr>
                <w:b/>
                <w:spacing w:val="-2"/>
                <w:w w:val="105"/>
              </w:rPr>
              <w:t>yang</w:t>
            </w:r>
            <w:r w:rsidRPr="008326B3">
              <w:rPr>
                <w:spacing w:val="-45"/>
                <w:w w:val="105"/>
              </w:rPr>
              <w:t xml:space="preserve"> </w:t>
            </w:r>
            <w:r w:rsidRPr="008326B3">
              <w:rPr>
                <w:w w:val="105"/>
              </w:rPr>
              <w:t>key</w:t>
            </w:r>
          </w:p>
        </w:tc>
      </w:tr>
      <w:tr w:rsidR="008326B3" w:rsidRPr="008326B3" w14:paraId="443ADFC7" w14:textId="77777777" w:rsidTr="008326B3">
        <w:trPr>
          <w:cantSplit/>
          <w:jc w:val="center"/>
        </w:trPr>
        <w:tc>
          <w:tcPr>
            <w:tcW w:w="947" w:type="dxa"/>
            <w:vAlign w:val="center"/>
          </w:tcPr>
          <w:p w14:paraId="78D3BE9E" w14:textId="77777777" w:rsidR="008326B3" w:rsidRPr="008326B3" w:rsidRDefault="008326B3" w:rsidP="008326B3">
            <w:pPr>
              <w:pStyle w:val="Tabletext"/>
              <w:rPr>
                <w:w w:val="95"/>
              </w:rPr>
            </w:pPr>
            <w:r w:rsidRPr="008326B3">
              <w:t>M</w:t>
            </w:r>
          </w:p>
        </w:tc>
        <w:tc>
          <w:tcPr>
            <w:tcW w:w="1415" w:type="dxa"/>
            <w:vAlign w:val="center"/>
          </w:tcPr>
          <w:p w14:paraId="6E44B5B0" w14:textId="77777777" w:rsidR="008326B3" w:rsidRPr="008326B3" w:rsidRDefault="008326B3" w:rsidP="008326B3">
            <w:pPr>
              <w:pStyle w:val="Tabletext"/>
              <w:rPr>
                <w:w w:val="115"/>
              </w:rPr>
            </w:pPr>
            <w:r w:rsidRPr="008326B3">
              <w:rPr>
                <w:spacing w:val="-1"/>
                <w:w w:val="110"/>
              </w:rPr>
              <w:t>Mike</w:t>
            </w:r>
          </w:p>
        </w:tc>
        <w:tc>
          <w:tcPr>
            <w:tcW w:w="2264" w:type="dxa"/>
            <w:vAlign w:val="center"/>
          </w:tcPr>
          <w:p w14:paraId="5CFB0D0F" w14:textId="77777777" w:rsidR="008326B3" w:rsidRPr="00BB6FBC" w:rsidRDefault="008326B3" w:rsidP="008326B3">
            <w:pPr>
              <w:pStyle w:val="Tabletext"/>
              <w:rPr>
                <w:b/>
              </w:rPr>
            </w:pPr>
            <w:r w:rsidRPr="00BB6FBC">
              <w:rPr>
                <w:b/>
                <w:spacing w:val="-1"/>
              </w:rPr>
              <w:t>mi</w:t>
            </w:r>
            <w:r w:rsidRPr="00BB6FBC">
              <w:rPr>
                <w:b/>
                <w:spacing w:val="-2"/>
              </w:rPr>
              <w:t>ke</w:t>
            </w:r>
          </w:p>
        </w:tc>
        <w:tc>
          <w:tcPr>
            <w:tcW w:w="565" w:type="dxa"/>
            <w:tcBorders>
              <w:top w:val="nil"/>
              <w:bottom w:val="nil"/>
            </w:tcBorders>
          </w:tcPr>
          <w:p w14:paraId="2630D67C" w14:textId="77777777" w:rsidR="008326B3" w:rsidRPr="008326B3" w:rsidRDefault="008326B3" w:rsidP="008326B3">
            <w:pPr>
              <w:pStyle w:val="Tabletext"/>
            </w:pPr>
          </w:p>
        </w:tc>
        <w:tc>
          <w:tcPr>
            <w:tcW w:w="948" w:type="dxa"/>
            <w:vAlign w:val="center"/>
          </w:tcPr>
          <w:p w14:paraId="3AA12B50" w14:textId="77777777" w:rsidR="008326B3" w:rsidRPr="008326B3" w:rsidRDefault="008326B3" w:rsidP="008326B3">
            <w:pPr>
              <w:pStyle w:val="Tabletext"/>
            </w:pPr>
            <w:r w:rsidRPr="008326B3">
              <w:rPr>
                <w:w w:val="90"/>
              </w:rPr>
              <w:t>Z</w:t>
            </w:r>
          </w:p>
        </w:tc>
        <w:tc>
          <w:tcPr>
            <w:tcW w:w="1430" w:type="dxa"/>
            <w:vAlign w:val="center"/>
          </w:tcPr>
          <w:p w14:paraId="540774DA" w14:textId="77777777" w:rsidR="008326B3" w:rsidRPr="008326B3" w:rsidRDefault="008326B3" w:rsidP="008326B3">
            <w:pPr>
              <w:pStyle w:val="Tabletext"/>
            </w:pPr>
            <w:r w:rsidRPr="008326B3">
              <w:rPr>
                <w:spacing w:val="-1"/>
                <w:w w:val="120"/>
              </w:rPr>
              <w:t>Zu</w:t>
            </w:r>
            <w:r w:rsidRPr="008326B3">
              <w:rPr>
                <w:spacing w:val="-2"/>
                <w:w w:val="120"/>
              </w:rPr>
              <w:t>lu</w:t>
            </w:r>
          </w:p>
        </w:tc>
        <w:tc>
          <w:tcPr>
            <w:tcW w:w="2264" w:type="dxa"/>
            <w:vAlign w:val="center"/>
          </w:tcPr>
          <w:p w14:paraId="3D1AB267" w14:textId="77777777" w:rsidR="008326B3" w:rsidRPr="008326B3" w:rsidRDefault="008326B3" w:rsidP="008326B3">
            <w:pPr>
              <w:pStyle w:val="Tabletext"/>
            </w:pPr>
            <w:r w:rsidRPr="00BB6FBC">
              <w:rPr>
                <w:b/>
                <w:w w:val="105"/>
              </w:rPr>
              <w:t>zoo</w:t>
            </w:r>
            <w:r w:rsidRPr="008326B3">
              <w:rPr>
                <w:spacing w:val="-33"/>
                <w:w w:val="105"/>
              </w:rPr>
              <w:t xml:space="preserve"> </w:t>
            </w:r>
            <w:r w:rsidRPr="008326B3">
              <w:rPr>
                <w:w w:val="105"/>
              </w:rPr>
              <w:t>loo</w:t>
            </w:r>
          </w:p>
        </w:tc>
      </w:tr>
    </w:tbl>
    <w:p w14:paraId="21A79E46" w14:textId="77777777" w:rsidR="00BB6FBC" w:rsidRDefault="00BB6FBC" w:rsidP="009212D7">
      <w:pPr>
        <w:pStyle w:val="Rubrik3"/>
      </w:pPr>
      <w:bookmarkStart w:id="37" w:name="_Toc67943026"/>
      <w:r>
        <w:t>PHONETIC NUMBERS [NUMERALS]</w:t>
      </w:r>
      <w:bookmarkEnd w:id="37"/>
    </w:p>
    <w:p w14:paraId="366FBA1F" w14:textId="77777777" w:rsidR="00BB6FBC" w:rsidRDefault="00BB6FBC" w:rsidP="00BB6FBC">
      <w:pPr>
        <w:pStyle w:val="Brdtext"/>
      </w:pPr>
      <w:r>
        <w:t>Numbers are to be spoken in separate digits.  For example:</w:t>
      </w:r>
    </w:p>
    <w:p w14:paraId="7744172B" w14:textId="77777777" w:rsidR="00BB6FBC" w:rsidRDefault="00BB6FBC" w:rsidP="00BB6FBC">
      <w:pPr>
        <w:pStyle w:val="Brdtext"/>
        <w:ind w:left="708"/>
      </w:pPr>
      <w:r>
        <w:t>“</w:t>
      </w:r>
      <w:r w:rsidR="00131FE0">
        <w:t xml:space="preserve"> wun fife zeero</w:t>
      </w:r>
      <w:r>
        <w:t>” for 150</w:t>
      </w:r>
    </w:p>
    <w:p w14:paraId="0A39B9A5" w14:textId="77777777" w:rsidR="008326B3" w:rsidRDefault="00BB6FBC" w:rsidP="00BB6FBC">
      <w:pPr>
        <w:pStyle w:val="Brdtext"/>
      </w:pPr>
      <w:r>
        <w:t>Pronunciation of numbers shall be in the phonetic form as follows:</w:t>
      </w:r>
    </w:p>
    <w:tbl>
      <w:tblPr>
        <w:tblStyle w:val="Tabellrutnt"/>
        <w:tblW w:w="9833" w:type="dxa"/>
        <w:jc w:val="center"/>
        <w:tblLook w:val="04A0" w:firstRow="1" w:lastRow="0" w:firstColumn="1" w:lastColumn="0" w:noHBand="0" w:noVBand="1"/>
      </w:tblPr>
      <w:tblGrid>
        <w:gridCol w:w="1124"/>
        <w:gridCol w:w="1386"/>
        <w:gridCol w:w="2206"/>
        <w:gridCol w:w="534"/>
        <w:gridCol w:w="947"/>
        <w:gridCol w:w="1430"/>
        <w:gridCol w:w="2206"/>
      </w:tblGrid>
      <w:tr w:rsidR="00BB6FBC" w:rsidRPr="00B635F3" w14:paraId="51BB7DCD" w14:textId="77777777" w:rsidTr="0042325E">
        <w:trPr>
          <w:cantSplit/>
          <w:tblHeader/>
          <w:jc w:val="center"/>
        </w:trPr>
        <w:tc>
          <w:tcPr>
            <w:tcW w:w="1124" w:type="dxa"/>
            <w:shd w:val="clear" w:color="auto" w:fill="auto"/>
            <w:vAlign w:val="center"/>
          </w:tcPr>
          <w:p w14:paraId="6393AD81" w14:textId="77777777" w:rsidR="00BB6FBC" w:rsidRPr="00B635F3" w:rsidRDefault="00BB6FBC" w:rsidP="0042325E">
            <w:pPr>
              <w:pStyle w:val="Tableheading"/>
            </w:pPr>
            <w:r>
              <w:t>Number</w:t>
            </w:r>
          </w:p>
        </w:tc>
        <w:tc>
          <w:tcPr>
            <w:tcW w:w="1386" w:type="dxa"/>
            <w:vAlign w:val="center"/>
          </w:tcPr>
          <w:p w14:paraId="33742167" w14:textId="77777777" w:rsidR="00BB6FBC" w:rsidRPr="00B635F3" w:rsidRDefault="00BB6FBC" w:rsidP="0042325E">
            <w:pPr>
              <w:pStyle w:val="Tableheading"/>
            </w:pPr>
            <w:r w:rsidRPr="00B635F3">
              <w:t>Spelling</w:t>
            </w:r>
          </w:p>
        </w:tc>
        <w:tc>
          <w:tcPr>
            <w:tcW w:w="2206" w:type="dxa"/>
            <w:vAlign w:val="center"/>
          </w:tcPr>
          <w:p w14:paraId="093249B5" w14:textId="77777777" w:rsidR="00BB6FBC" w:rsidRPr="00B635F3" w:rsidRDefault="00BB6FBC" w:rsidP="0042325E">
            <w:pPr>
              <w:pStyle w:val="Tableheading"/>
            </w:pPr>
            <w:r w:rsidRPr="00B635F3">
              <w:t>Pronunciation</w:t>
            </w:r>
          </w:p>
        </w:tc>
        <w:tc>
          <w:tcPr>
            <w:tcW w:w="534" w:type="dxa"/>
            <w:tcBorders>
              <w:top w:val="nil"/>
              <w:bottom w:val="nil"/>
              <w:right w:val="nil"/>
            </w:tcBorders>
            <w:vAlign w:val="center"/>
          </w:tcPr>
          <w:p w14:paraId="69425DB2" w14:textId="77777777" w:rsidR="00BB6FBC" w:rsidRPr="00B635F3" w:rsidRDefault="00BB6FBC" w:rsidP="0042325E">
            <w:pPr>
              <w:pStyle w:val="Tableheading"/>
            </w:pPr>
          </w:p>
        </w:tc>
        <w:tc>
          <w:tcPr>
            <w:tcW w:w="947" w:type="dxa"/>
            <w:tcBorders>
              <w:top w:val="nil"/>
              <w:left w:val="nil"/>
              <w:bottom w:val="nil"/>
              <w:right w:val="single" w:sz="4" w:space="0" w:color="auto"/>
            </w:tcBorders>
            <w:shd w:val="clear" w:color="auto" w:fill="auto"/>
            <w:vAlign w:val="center"/>
          </w:tcPr>
          <w:p w14:paraId="321177AA" w14:textId="77777777" w:rsidR="00BB6FBC" w:rsidRPr="00B635F3" w:rsidRDefault="00BB6FBC" w:rsidP="0042325E">
            <w:pPr>
              <w:pStyle w:val="Tableheading"/>
            </w:pPr>
          </w:p>
        </w:tc>
        <w:tc>
          <w:tcPr>
            <w:tcW w:w="1430" w:type="dxa"/>
            <w:tcBorders>
              <w:left w:val="single" w:sz="4" w:space="0" w:color="auto"/>
            </w:tcBorders>
            <w:shd w:val="clear" w:color="auto" w:fill="auto"/>
            <w:vAlign w:val="center"/>
          </w:tcPr>
          <w:p w14:paraId="63289437" w14:textId="77777777" w:rsidR="00BB6FBC" w:rsidRPr="00B635F3" w:rsidRDefault="00BB6FBC" w:rsidP="0042325E">
            <w:pPr>
              <w:pStyle w:val="Tableheading"/>
            </w:pPr>
            <w:r w:rsidRPr="00B635F3">
              <w:t>Spelling</w:t>
            </w:r>
          </w:p>
        </w:tc>
        <w:tc>
          <w:tcPr>
            <w:tcW w:w="2206" w:type="dxa"/>
            <w:shd w:val="clear" w:color="auto" w:fill="auto"/>
            <w:vAlign w:val="center"/>
          </w:tcPr>
          <w:p w14:paraId="26CAEB8E" w14:textId="77777777" w:rsidR="00BB6FBC" w:rsidRPr="00B635F3" w:rsidRDefault="00BB6FBC" w:rsidP="0042325E">
            <w:pPr>
              <w:pStyle w:val="Tableheading"/>
            </w:pPr>
            <w:r w:rsidRPr="00B635F3">
              <w:t>Pronunciation</w:t>
            </w:r>
          </w:p>
        </w:tc>
      </w:tr>
      <w:tr w:rsidR="00BB6FBC" w:rsidRPr="00F55AD7" w14:paraId="0D84160E" w14:textId="77777777" w:rsidTr="0042325E">
        <w:trPr>
          <w:cantSplit/>
          <w:jc w:val="center"/>
        </w:trPr>
        <w:tc>
          <w:tcPr>
            <w:tcW w:w="1124" w:type="dxa"/>
            <w:vAlign w:val="center"/>
          </w:tcPr>
          <w:p w14:paraId="20D60BCC" w14:textId="77777777" w:rsidR="00BB6FBC" w:rsidRPr="00F55AD7" w:rsidRDefault="00BB6FBC" w:rsidP="0042325E">
            <w:pPr>
              <w:pStyle w:val="Tabletext"/>
            </w:pPr>
            <w:r w:rsidRPr="005F65EA">
              <w:rPr>
                <w:rFonts w:eastAsia="Times New Roman"/>
                <w:b/>
                <w:w w:val="105"/>
                <w:lang w:val="en-US" w:eastAsia="en-AU"/>
              </w:rPr>
              <w:t>0</w:t>
            </w:r>
          </w:p>
        </w:tc>
        <w:tc>
          <w:tcPr>
            <w:tcW w:w="1386" w:type="dxa"/>
            <w:vAlign w:val="center"/>
          </w:tcPr>
          <w:p w14:paraId="4E8F6148" w14:textId="77777777" w:rsidR="00BB6FBC" w:rsidRDefault="00BB6FBC" w:rsidP="0042325E">
            <w:pPr>
              <w:pStyle w:val="Tabletext"/>
              <w:rPr>
                <w:color w:val="000000"/>
              </w:rPr>
            </w:pPr>
            <w:r w:rsidRPr="005F65EA">
              <w:rPr>
                <w:rFonts w:eastAsia="Times New Roman"/>
                <w:w w:val="105"/>
                <w:lang w:val="en-US" w:eastAsia="en-AU"/>
              </w:rPr>
              <w:t>zero</w:t>
            </w:r>
          </w:p>
        </w:tc>
        <w:tc>
          <w:tcPr>
            <w:tcW w:w="2206" w:type="dxa"/>
            <w:vAlign w:val="center"/>
          </w:tcPr>
          <w:p w14:paraId="6D93EEA1" w14:textId="77777777" w:rsidR="00BB6FBC" w:rsidRPr="00D31E36" w:rsidRDefault="00BB6FBC" w:rsidP="0042325E">
            <w:pPr>
              <w:pStyle w:val="Tabletext"/>
              <w:rPr>
                <w:color w:val="000000"/>
              </w:rPr>
            </w:pPr>
            <w:r w:rsidRPr="00D31E36">
              <w:rPr>
                <w:rFonts w:eastAsia="Times New Roman"/>
                <w:w w:val="105"/>
                <w:lang w:val="en-US" w:eastAsia="en-AU"/>
              </w:rPr>
              <w:t>zeero</w:t>
            </w:r>
          </w:p>
        </w:tc>
        <w:tc>
          <w:tcPr>
            <w:tcW w:w="534" w:type="dxa"/>
            <w:tcBorders>
              <w:top w:val="nil"/>
              <w:bottom w:val="nil"/>
              <w:right w:val="nil"/>
            </w:tcBorders>
          </w:tcPr>
          <w:p w14:paraId="5F3690C5" w14:textId="77777777" w:rsidR="00BB6FBC" w:rsidRDefault="00BB6FBC" w:rsidP="0042325E">
            <w:pPr>
              <w:pStyle w:val="Tabletext"/>
              <w:rPr>
                <w:color w:val="000000"/>
              </w:rPr>
            </w:pPr>
          </w:p>
        </w:tc>
        <w:tc>
          <w:tcPr>
            <w:tcW w:w="947" w:type="dxa"/>
            <w:tcBorders>
              <w:top w:val="nil"/>
              <w:left w:val="nil"/>
              <w:bottom w:val="nil"/>
              <w:right w:val="single" w:sz="4" w:space="0" w:color="auto"/>
            </w:tcBorders>
            <w:vAlign w:val="center"/>
          </w:tcPr>
          <w:p w14:paraId="4B5CC030" w14:textId="77777777" w:rsidR="00BB6FBC" w:rsidRPr="00F55AD7" w:rsidRDefault="00BB6FBC" w:rsidP="0042325E">
            <w:pPr>
              <w:pStyle w:val="Tabletext"/>
            </w:pPr>
          </w:p>
        </w:tc>
        <w:tc>
          <w:tcPr>
            <w:tcW w:w="1430" w:type="dxa"/>
            <w:tcBorders>
              <w:left w:val="single" w:sz="4" w:space="0" w:color="auto"/>
            </w:tcBorders>
          </w:tcPr>
          <w:p w14:paraId="4045DD7C" w14:textId="77777777" w:rsidR="00BB6FBC" w:rsidRPr="00F55AD7" w:rsidRDefault="00BB6FBC" w:rsidP="0042325E">
            <w:pPr>
              <w:pStyle w:val="Tabletext"/>
            </w:pPr>
            <w:r w:rsidRPr="005F65EA">
              <w:rPr>
                <w:rFonts w:eastAsia="Times New Roman"/>
                <w:w w:val="105"/>
                <w:lang w:val="en-US" w:eastAsia="en-AU"/>
              </w:rPr>
              <w:t>Decimal</w:t>
            </w:r>
          </w:p>
        </w:tc>
        <w:tc>
          <w:tcPr>
            <w:tcW w:w="2206" w:type="dxa"/>
          </w:tcPr>
          <w:p w14:paraId="534EB50A" w14:textId="77777777" w:rsidR="00BB6FBC" w:rsidRPr="00D31E36" w:rsidRDefault="00BB6FBC" w:rsidP="0042325E">
            <w:pPr>
              <w:pStyle w:val="Tabletext"/>
            </w:pPr>
            <w:r w:rsidRPr="00D31E36">
              <w:rPr>
                <w:rFonts w:eastAsia="Times New Roman"/>
                <w:b/>
                <w:w w:val="105"/>
                <w:lang w:val="en-US" w:eastAsia="en-AU"/>
              </w:rPr>
              <w:t>day see mal</w:t>
            </w:r>
          </w:p>
        </w:tc>
      </w:tr>
      <w:tr w:rsidR="00BB6FBC" w:rsidRPr="00F55AD7" w14:paraId="22234C32" w14:textId="77777777" w:rsidTr="0042325E">
        <w:trPr>
          <w:cantSplit/>
          <w:jc w:val="center"/>
        </w:trPr>
        <w:tc>
          <w:tcPr>
            <w:tcW w:w="1124" w:type="dxa"/>
            <w:vAlign w:val="center"/>
          </w:tcPr>
          <w:p w14:paraId="1F4ECD43" w14:textId="77777777" w:rsidR="00BB6FBC" w:rsidRPr="00F55AD7" w:rsidRDefault="00BB6FBC" w:rsidP="0042325E">
            <w:pPr>
              <w:pStyle w:val="Tabletext"/>
            </w:pPr>
            <w:r w:rsidRPr="005F65EA">
              <w:rPr>
                <w:rFonts w:eastAsia="Times New Roman"/>
                <w:b/>
                <w:w w:val="105"/>
                <w:lang w:val="en-US" w:eastAsia="en-AU"/>
              </w:rPr>
              <w:t>1</w:t>
            </w:r>
          </w:p>
        </w:tc>
        <w:tc>
          <w:tcPr>
            <w:tcW w:w="1386" w:type="dxa"/>
            <w:vAlign w:val="center"/>
          </w:tcPr>
          <w:p w14:paraId="2D254355" w14:textId="77777777" w:rsidR="00BB6FBC" w:rsidRDefault="00BB6FBC" w:rsidP="0042325E">
            <w:pPr>
              <w:pStyle w:val="Tabletext"/>
              <w:rPr>
                <w:color w:val="000000"/>
              </w:rPr>
            </w:pPr>
            <w:r w:rsidRPr="005F65EA">
              <w:rPr>
                <w:rFonts w:eastAsia="Times New Roman"/>
                <w:w w:val="105"/>
                <w:lang w:val="en-US" w:eastAsia="en-AU"/>
              </w:rPr>
              <w:t>one</w:t>
            </w:r>
          </w:p>
        </w:tc>
        <w:tc>
          <w:tcPr>
            <w:tcW w:w="2206" w:type="dxa"/>
            <w:vAlign w:val="center"/>
          </w:tcPr>
          <w:p w14:paraId="0994CC01" w14:textId="77777777" w:rsidR="00BB6FBC" w:rsidRPr="00D31E36" w:rsidRDefault="00BB6FBC" w:rsidP="0042325E">
            <w:pPr>
              <w:pStyle w:val="Tabletext"/>
              <w:rPr>
                <w:color w:val="000000"/>
              </w:rPr>
            </w:pPr>
            <w:r w:rsidRPr="00D31E36">
              <w:rPr>
                <w:rFonts w:eastAsia="Times New Roman"/>
                <w:w w:val="105"/>
                <w:lang w:val="en-US" w:eastAsia="en-AU"/>
              </w:rPr>
              <w:t>wun</w:t>
            </w:r>
          </w:p>
        </w:tc>
        <w:tc>
          <w:tcPr>
            <w:tcW w:w="534" w:type="dxa"/>
            <w:tcBorders>
              <w:top w:val="nil"/>
              <w:bottom w:val="nil"/>
              <w:right w:val="nil"/>
            </w:tcBorders>
          </w:tcPr>
          <w:p w14:paraId="2C62F7B7" w14:textId="77777777" w:rsidR="00BB6FBC" w:rsidRDefault="00BB6FBC" w:rsidP="0042325E">
            <w:pPr>
              <w:pStyle w:val="Tabletext"/>
              <w:rPr>
                <w:color w:val="000000"/>
              </w:rPr>
            </w:pPr>
          </w:p>
        </w:tc>
        <w:tc>
          <w:tcPr>
            <w:tcW w:w="947" w:type="dxa"/>
            <w:tcBorders>
              <w:top w:val="nil"/>
              <w:left w:val="nil"/>
              <w:bottom w:val="nil"/>
              <w:right w:val="single" w:sz="4" w:space="0" w:color="auto"/>
            </w:tcBorders>
            <w:vAlign w:val="center"/>
          </w:tcPr>
          <w:p w14:paraId="6BC5E78B" w14:textId="77777777" w:rsidR="00BB6FBC" w:rsidRPr="00F55AD7" w:rsidRDefault="00BB6FBC" w:rsidP="0042325E">
            <w:pPr>
              <w:pStyle w:val="Tabletext"/>
            </w:pPr>
          </w:p>
        </w:tc>
        <w:tc>
          <w:tcPr>
            <w:tcW w:w="1430" w:type="dxa"/>
            <w:tcBorders>
              <w:left w:val="single" w:sz="4" w:space="0" w:color="auto"/>
              <w:bottom w:val="single" w:sz="4" w:space="0" w:color="auto"/>
            </w:tcBorders>
          </w:tcPr>
          <w:p w14:paraId="2250A4F3" w14:textId="77777777" w:rsidR="00BB6FBC" w:rsidRPr="00F55AD7" w:rsidRDefault="00BB6FBC" w:rsidP="0042325E">
            <w:pPr>
              <w:pStyle w:val="Tabletext"/>
            </w:pPr>
            <w:r w:rsidRPr="005F65EA">
              <w:rPr>
                <w:rFonts w:eastAsia="Times New Roman"/>
                <w:w w:val="105"/>
                <w:lang w:val="en-US" w:eastAsia="en-AU"/>
              </w:rPr>
              <w:t>Hundred</w:t>
            </w:r>
          </w:p>
        </w:tc>
        <w:tc>
          <w:tcPr>
            <w:tcW w:w="2206" w:type="dxa"/>
            <w:tcBorders>
              <w:bottom w:val="single" w:sz="4" w:space="0" w:color="auto"/>
            </w:tcBorders>
          </w:tcPr>
          <w:p w14:paraId="0AD4D606" w14:textId="77777777" w:rsidR="00BB6FBC" w:rsidRPr="00D31E36" w:rsidRDefault="00BB6FBC" w:rsidP="0042325E">
            <w:pPr>
              <w:pStyle w:val="Tabletext"/>
            </w:pPr>
            <w:r w:rsidRPr="00D31E36">
              <w:rPr>
                <w:rFonts w:eastAsia="Times New Roman"/>
                <w:b/>
                <w:w w:val="105"/>
                <w:lang w:val="en-US" w:eastAsia="en-AU"/>
              </w:rPr>
              <w:t>hun</w:t>
            </w:r>
            <w:r w:rsidRPr="00D31E36">
              <w:rPr>
                <w:rFonts w:eastAsia="Times New Roman"/>
                <w:w w:val="105"/>
                <w:lang w:val="en-US" w:eastAsia="en-AU"/>
              </w:rPr>
              <w:t xml:space="preserve"> dred</w:t>
            </w:r>
          </w:p>
        </w:tc>
      </w:tr>
      <w:tr w:rsidR="00BB6FBC" w:rsidRPr="00F55AD7" w14:paraId="72B93D09" w14:textId="77777777" w:rsidTr="0042325E">
        <w:trPr>
          <w:cantSplit/>
          <w:jc w:val="center"/>
        </w:trPr>
        <w:tc>
          <w:tcPr>
            <w:tcW w:w="1124" w:type="dxa"/>
            <w:vAlign w:val="center"/>
          </w:tcPr>
          <w:p w14:paraId="3F2ECD7E" w14:textId="77777777" w:rsidR="00BB6FBC" w:rsidRPr="00F55AD7" w:rsidRDefault="00BB6FBC" w:rsidP="0042325E">
            <w:pPr>
              <w:pStyle w:val="Tabletext"/>
            </w:pPr>
            <w:r w:rsidRPr="005F65EA">
              <w:rPr>
                <w:rFonts w:eastAsia="Times New Roman"/>
                <w:b/>
                <w:w w:val="105"/>
                <w:lang w:val="en-US" w:eastAsia="en-AU"/>
              </w:rPr>
              <w:t>2</w:t>
            </w:r>
          </w:p>
        </w:tc>
        <w:tc>
          <w:tcPr>
            <w:tcW w:w="1386" w:type="dxa"/>
            <w:vAlign w:val="center"/>
          </w:tcPr>
          <w:p w14:paraId="018E1E83" w14:textId="77777777" w:rsidR="00BB6FBC" w:rsidRDefault="00BB6FBC" w:rsidP="0042325E">
            <w:pPr>
              <w:pStyle w:val="Tabletext"/>
            </w:pPr>
            <w:r w:rsidRPr="005F65EA">
              <w:rPr>
                <w:rFonts w:eastAsia="Times New Roman"/>
                <w:w w:val="105"/>
                <w:lang w:val="en-US" w:eastAsia="en-AU"/>
              </w:rPr>
              <w:t>two</w:t>
            </w:r>
          </w:p>
        </w:tc>
        <w:tc>
          <w:tcPr>
            <w:tcW w:w="2206" w:type="dxa"/>
            <w:vAlign w:val="center"/>
          </w:tcPr>
          <w:p w14:paraId="443542DC" w14:textId="77777777" w:rsidR="00BB6FBC" w:rsidRPr="00D31E36" w:rsidRDefault="00BB6FBC" w:rsidP="0042325E">
            <w:pPr>
              <w:pStyle w:val="Tabletext"/>
            </w:pPr>
            <w:r w:rsidRPr="00D31E36">
              <w:rPr>
                <w:rFonts w:eastAsia="Times New Roman"/>
                <w:b/>
                <w:bCs/>
                <w:w w:val="105"/>
                <w:lang w:val="en-US" w:eastAsia="en-AU"/>
              </w:rPr>
              <w:t>too</w:t>
            </w:r>
          </w:p>
        </w:tc>
        <w:tc>
          <w:tcPr>
            <w:tcW w:w="534" w:type="dxa"/>
            <w:tcBorders>
              <w:top w:val="nil"/>
              <w:bottom w:val="nil"/>
              <w:right w:val="nil"/>
            </w:tcBorders>
          </w:tcPr>
          <w:p w14:paraId="4A52BF66" w14:textId="77777777" w:rsidR="00BB6FBC" w:rsidRDefault="00BB6FBC" w:rsidP="0042325E">
            <w:pPr>
              <w:pStyle w:val="Tabletext"/>
            </w:pPr>
          </w:p>
        </w:tc>
        <w:tc>
          <w:tcPr>
            <w:tcW w:w="947" w:type="dxa"/>
            <w:tcBorders>
              <w:top w:val="nil"/>
              <w:left w:val="nil"/>
              <w:bottom w:val="nil"/>
              <w:right w:val="single" w:sz="4" w:space="0" w:color="auto"/>
            </w:tcBorders>
            <w:vAlign w:val="center"/>
          </w:tcPr>
          <w:p w14:paraId="63858A50" w14:textId="77777777" w:rsidR="00BB6FBC" w:rsidRPr="00F55AD7" w:rsidRDefault="00BB6FBC" w:rsidP="0042325E">
            <w:pPr>
              <w:pStyle w:val="Tabletext"/>
            </w:pPr>
          </w:p>
        </w:tc>
        <w:tc>
          <w:tcPr>
            <w:tcW w:w="1430" w:type="dxa"/>
            <w:tcBorders>
              <w:left w:val="single" w:sz="4" w:space="0" w:color="auto"/>
              <w:bottom w:val="single" w:sz="4" w:space="0" w:color="auto"/>
            </w:tcBorders>
          </w:tcPr>
          <w:p w14:paraId="15180C3C" w14:textId="77777777" w:rsidR="00BB6FBC" w:rsidRPr="00F55AD7" w:rsidRDefault="00BB6FBC" w:rsidP="0042325E">
            <w:pPr>
              <w:pStyle w:val="Tabletext"/>
            </w:pPr>
            <w:r w:rsidRPr="005F65EA">
              <w:rPr>
                <w:rFonts w:eastAsia="Times New Roman"/>
                <w:bCs/>
                <w:w w:val="105"/>
                <w:lang w:val="en-US" w:eastAsia="en-AU"/>
              </w:rPr>
              <w:t>Thousand</w:t>
            </w:r>
          </w:p>
        </w:tc>
        <w:tc>
          <w:tcPr>
            <w:tcW w:w="2206" w:type="dxa"/>
            <w:tcBorders>
              <w:bottom w:val="single" w:sz="4" w:space="0" w:color="auto"/>
            </w:tcBorders>
          </w:tcPr>
          <w:p w14:paraId="569A2639" w14:textId="77777777" w:rsidR="00BB6FBC" w:rsidRPr="00D31E36" w:rsidRDefault="00BB6FBC" w:rsidP="0042325E">
            <w:pPr>
              <w:pStyle w:val="Tabletext"/>
            </w:pPr>
            <w:r w:rsidRPr="00D31E36">
              <w:rPr>
                <w:rFonts w:eastAsia="Times New Roman"/>
                <w:b/>
                <w:bCs/>
                <w:w w:val="105"/>
                <w:lang w:val="en-US" w:eastAsia="en-AU"/>
              </w:rPr>
              <w:t>tou sand</w:t>
            </w:r>
          </w:p>
        </w:tc>
      </w:tr>
      <w:tr w:rsidR="00BB6FBC" w:rsidRPr="00F55AD7" w14:paraId="288616A0" w14:textId="77777777" w:rsidTr="0042325E">
        <w:trPr>
          <w:cantSplit/>
          <w:jc w:val="center"/>
        </w:trPr>
        <w:tc>
          <w:tcPr>
            <w:tcW w:w="1124" w:type="dxa"/>
            <w:vAlign w:val="center"/>
          </w:tcPr>
          <w:p w14:paraId="4767646D"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648481A3"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4A6E3476" w14:textId="77777777" w:rsidR="00BB6FBC" w:rsidRPr="00D31E36" w:rsidRDefault="00BB6FBC" w:rsidP="0042325E">
            <w:pPr>
              <w:pStyle w:val="Tabletext"/>
              <w:rPr>
                <w:rFonts w:cs="Calibri"/>
                <w:b/>
                <w:color w:val="44484B"/>
              </w:rPr>
            </w:pPr>
            <w:r w:rsidRPr="00D31E36">
              <w:rPr>
                <w:rFonts w:eastAsia="Times New Roman"/>
                <w:b/>
                <w:bCs/>
                <w:w w:val="105"/>
                <w:lang w:val="en-US" w:eastAsia="en-AU"/>
              </w:rPr>
              <w:t>tree</w:t>
            </w:r>
          </w:p>
        </w:tc>
        <w:tc>
          <w:tcPr>
            <w:tcW w:w="534" w:type="dxa"/>
            <w:tcBorders>
              <w:top w:val="nil"/>
              <w:bottom w:val="nil"/>
              <w:right w:val="nil"/>
            </w:tcBorders>
          </w:tcPr>
          <w:p w14:paraId="00DF8271" w14:textId="77777777" w:rsidR="00BB6FBC" w:rsidRDefault="00BB6FBC" w:rsidP="0042325E">
            <w:pPr>
              <w:pStyle w:val="Tabletext"/>
            </w:pPr>
          </w:p>
        </w:tc>
        <w:tc>
          <w:tcPr>
            <w:tcW w:w="947" w:type="dxa"/>
            <w:tcBorders>
              <w:top w:val="nil"/>
              <w:left w:val="nil"/>
              <w:bottom w:val="nil"/>
              <w:right w:val="nil"/>
            </w:tcBorders>
            <w:vAlign w:val="center"/>
          </w:tcPr>
          <w:p w14:paraId="199BC7ED" w14:textId="77777777" w:rsidR="00BB6FBC" w:rsidRDefault="00BB6FBC" w:rsidP="0042325E">
            <w:pPr>
              <w:pStyle w:val="Tabletext"/>
            </w:pPr>
          </w:p>
        </w:tc>
        <w:tc>
          <w:tcPr>
            <w:tcW w:w="1430" w:type="dxa"/>
            <w:tcBorders>
              <w:top w:val="single" w:sz="4" w:space="0" w:color="auto"/>
              <w:left w:val="nil"/>
              <w:bottom w:val="nil"/>
              <w:right w:val="nil"/>
            </w:tcBorders>
            <w:vAlign w:val="center"/>
          </w:tcPr>
          <w:p w14:paraId="08517C49" w14:textId="77777777" w:rsidR="00BB6FBC" w:rsidRDefault="00BB6FBC" w:rsidP="0042325E">
            <w:pPr>
              <w:pStyle w:val="Tabletext"/>
            </w:pPr>
          </w:p>
        </w:tc>
        <w:tc>
          <w:tcPr>
            <w:tcW w:w="2206" w:type="dxa"/>
            <w:tcBorders>
              <w:top w:val="single" w:sz="4" w:space="0" w:color="auto"/>
              <w:left w:val="nil"/>
              <w:bottom w:val="nil"/>
              <w:right w:val="nil"/>
            </w:tcBorders>
            <w:vAlign w:val="center"/>
          </w:tcPr>
          <w:p w14:paraId="3919A971" w14:textId="77777777" w:rsidR="00BB6FBC" w:rsidRPr="00D31E36" w:rsidRDefault="00BB6FBC" w:rsidP="0042325E">
            <w:pPr>
              <w:pStyle w:val="Tabletext"/>
            </w:pPr>
          </w:p>
        </w:tc>
      </w:tr>
      <w:tr w:rsidR="00BB6FBC" w:rsidRPr="00F55AD7" w14:paraId="7BD7D924" w14:textId="77777777" w:rsidTr="0042325E">
        <w:trPr>
          <w:cantSplit/>
          <w:jc w:val="center"/>
        </w:trPr>
        <w:tc>
          <w:tcPr>
            <w:tcW w:w="1124" w:type="dxa"/>
            <w:vAlign w:val="center"/>
          </w:tcPr>
          <w:p w14:paraId="3B1ECDB2"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27C5E9C7"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6EA62F09" w14:textId="77777777" w:rsidR="00BB6FBC" w:rsidRPr="00D31E36" w:rsidRDefault="00BB6FBC" w:rsidP="0042325E">
            <w:pPr>
              <w:pStyle w:val="Tabletext"/>
              <w:rPr>
                <w:rFonts w:cs="Calibri"/>
                <w:b/>
                <w:color w:val="44484B"/>
              </w:rPr>
            </w:pPr>
            <w:r w:rsidRPr="00D31E36">
              <w:rPr>
                <w:rFonts w:eastAsia="Times New Roman"/>
                <w:b/>
                <w:bCs/>
                <w:w w:val="105"/>
                <w:lang w:val="en-US" w:eastAsia="en-AU"/>
              </w:rPr>
              <w:t>fower</w:t>
            </w:r>
          </w:p>
        </w:tc>
        <w:tc>
          <w:tcPr>
            <w:tcW w:w="534" w:type="dxa"/>
            <w:tcBorders>
              <w:top w:val="nil"/>
              <w:bottom w:val="nil"/>
              <w:right w:val="nil"/>
            </w:tcBorders>
          </w:tcPr>
          <w:p w14:paraId="786771DD" w14:textId="77777777" w:rsidR="00BB6FBC" w:rsidRDefault="00BB6FBC" w:rsidP="0042325E">
            <w:pPr>
              <w:pStyle w:val="Tabletext"/>
            </w:pPr>
          </w:p>
        </w:tc>
        <w:tc>
          <w:tcPr>
            <w:tcW w:w="947" w:type="dxa"/>
            <w:tcBorders>
              <w:top w:val="nil"/>
              <w:left w:val="nil"/>
              <w:bottom w:val="nil"/>
              <w:right w:val="nil"/>
            </w:tcBorders>
            <w:vAlign w:val="center"/>
          </w:tcPr>
          <w:p w14:paraId="33882665" w14:textId="77777777" w:rsidR="00BB6FBC" w:rsidRDefault="00BB6FBC" w:rsidP="0042325E">
            <w:pPr>
              <w:pStyle w:val="Tabletext"/>
            </w:pPr>
          </w:p>
        </w:tc>
        <w:tc>
          <w:tcPr>
            <w:tcW w:w="1430" w:type="dxa"/>
            <w:tcBorders>
              <w:top w:val="nil"/>
              <w:left w:val="nil"/>
              <w:bottom w:val="nil"/>
              <w:right w:val="nil"/>
            </w:tcBorders>
            <w:vAlign w:val="center"/>
          </w:tcPr>
          <w:p w14:paraId="0935B4F4" w14:textId="77777777" w:rsidR="00BB6FBC" w:rsidRDefault="00BB6FBC" w:rsidP="0042325E">
            <w:pPr>
              <w:pStyle w:val="Tabletext"/>
            </w:pPr>
          </w:p>
        </w:tc>
        <w:tc>
          <w:tcPr>
            <w:tcW w:w="2206" w:type="dxa"/>
            <w:tcBorders>
              <w:top w:val="nil"/>
              <w:left w:val="nil"/>
              <w:bottom w:val="nil"/>
              <w:right w:val="nil"/>
            </w:tcBorders>
            <w:vAlign w:val="center"/>
          </w:tcPr>
          <w:p w14:paraId="6C6BBA52" w14:textId="77777777" w:rsidR="00BB6FBC" w:rsidRDefault="00BB6FBC" w:rsidP="0042325E">
            <w:pPr>
              <w:pStyle w:val="Tabletext"/>
            </w:pPr>
          </w:p>
        </w:tc>
      </w:tr>
      <w:tr w:rsidR="00BB6FBC" w:rsidRPr="00F55AD7" w14:paraId="5812BFED" w14:textId="77777777" w:rsidTr="0042325E">
        <w:trPr>
          <w:cantSplit/>
          <w:jc w:val="center"/>
        </w:trPr>
        <w:tc>
          <w:tcPr>
            <w:tcW w:w="1124" w:type="dxa"/>
            <w:vAlign w:val="center"/>
          </w:tcPr>
          <w:p w14:paraId="22B235F0"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29CBF568"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1092599F" w14:textId="77777777" w:rsidR="00BB6FBC" w:rsidRPr="00D31E36" w:rsidRDefault="00BB6FBC" w:rsidP="0042325E">
            <w:pPr>
              <w:pStyle w:val="Tabletext"/>
              <w:rPr>
                <w:rFonts w:cs="Calibri"/>
                <w:b/>
                <w:color w:val="44484B"/>
              </w:rPr>
            </w:pPr>
            <w:r w:rsidRPr="00D31E36">
              <w:rPr>
                <w:rFonts w:eastAsia="Times New Roman"/>
                <w:b/>
                <w:bCs/>
                <w:w w:val="105"/>
                <w:lang w:val="en-US" w:eastAsia="en-AU"/>
              </w:rPr>
              <w:t>fife</w:t>
            </w:r>
          </w:p>
        </w:tc>
        <w:tc>
          <w:tcPr>
            <w:tcW w:w="534" w:type="dxa"/>
            <w:tcBorders>
              <w:top w:val="nil"/>
              <w:bottom w:val="nil"/>
              <w:right w:val="nil"/>
            </w:tcBorders>
          </w:tcPr>
          <w:p w14:paraId="5984DD23" w14:textId="77777777" w:rsidR="00BB6FBC" w:rsidRDefault="00BB6FBC" w:rsidP="0042325E">
            <w:pPr>
              <w:pStyle w:val="Tabletext"/>
            </w:pPr>
          </w:p>
        </w:tc>
        <w:tc>
          <w:tcPr>
            <w:tcW w:w="947" w:type="dxa"/>
            <w:tcBorders>
              <w:top w:val="nil"/>
              <w:left w:val="nil"/>
              <w:bottom w:val="nil"/>
              <w:right w:val="nil"/>
            </w:tcBorders>
            <w:vAlign w:val="center"/>
          </w:tcPr>
          <w:p w14:paraId="59246047" w14:textId="77777777" w:rsidR="00BB6FBC" w:rsidRDefault="00BB6FBC" w:rsidP="0042325E">
            <w:pPr>
              <w:pStyle w:val="Tabletext"/>
            </w:pPr>
          </w:p>
        </w:tc>
        <w:tc>
          <w:tcPr>
            <w:tcW w:w="1430" w:type="dxa"/>
            <w:tcBorders>
              <w:top w:val="nil"/>
              <w:left w:val="nil"/>
              <w:bottom w:val="nil"/>
              <w:right w:val="nil"/>
            </w:tcBorders>
            <w:vAlign w:val="center"/>
          </w:tcPr>
          <w:p w14:paraId="638E7874" w14:textId="77777777" w:rsidR="00BB6FBC" w:rsidRDefault="00BB6FBC" w:rsidP="0042325E">
            <w:pPr>
              <w:pStyle w:val="Tabletext"/>
            </w:pPr>
          </w:p>
        </w:tc>
        <w:tc>
          <w:tcPr>
            <w:tcW w:w="2206" w:type="dxa"/>
            <w:tcBorders>
              <w:top w:val="nil"/>
              <w:left w:val="nil"/>
              <w:bottom w:val="nil"/>
              <w:right w:val="nil"/>
            </w:tcBorders>
            <w:vAlign w:val="center"/>
          </w:tcPr>
          <w:p w14:paraId="6BAFF339" w14:textId="77777777" w:rsidR="00BB6FBC" w:rsidRDefault="00BB6FBC" w:rsidP="0042325E">
            <w:pPr>
              <w:pStyle w:val="Tabletext"/>
            </w:pPr>
          </w:p>
        </w:tc>
      </w:tr>
      <w:tr w:rsidR="00BB6FBC" w:rsidRPr="00F55AD7" w14:paraId="463D074B" w14:textId="77777777" w:rsidTr="0042325E">
        <w:trPr>
          <w:cantSplit/>
          <w:jc w:val="center"/>
        </w:trPr>
        <w:tc>
          <w:tcPr>
            <w:tcW w:w="1124" w:type="dxa"/>
            <w:vAlign w:val="center"/>
          </w:tcPr>
          <w:p w14:paraId="6259C86E"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296AFBEE"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084F9662" w14:textId="77777777" w:rsidR="00BB6FBC" w:rsidRPr="00D31E36" w:rsidRDefault="00BB6FBC" w:rsidP="0042325E">
            <w:pPr>
              <w:pStyle w:val="Tabletext"/>
              <w:rPr>
                <w:rFonts w:cs="Calibri"/>
                <w:b/>
                <w:color w:val="44484B"/>
              </w:rPr>
            </w:pPr>
            <w:r w:rsidRPr="00D31E36">
              <w:rPr>
                <w:rFonts w:eastAsia="Times New Roman"/>
                <w:w w:val="105"/>
                <w:lang w:val="en-US" w:eastAsia="en-AU"/>
              </w:rPr>
              <w:t>six</w:t>
            </w:r>
          </w:p>
        </w:tc>
        <w:tc>
          <w:tcPr>
            <w:tcW w:w="534" w:type="dxa"/>
            <w:tcBorders>
              <w:top w:val="nil"/>
              <w:bottom w:val="nil"/>
              <w:right w:val="nil"/>
            </w:tcBorders>
          </w:tcPr>
          <w:p w14:paraId="7048D490" w14:textId="77777777" w:rsidR="00BB6FBC" w:rsidRDefault="00BB6FBC" w:rsidP="0042325E">
            <w:pPr>
              <w:pStyle w:val="Tabletext"/>
            </w:pPr>
          </w:p>
        </w:tc>
        <w:tc>
          <w:tcPr>
            <w:tcW w:w="947" w:type="dxa"/>
            <w:tcBorders>
              <w:top w:val="nil"/>
              <w:left w:val="nil"/>
              <w:bottom w:val="nil"/>
              <w:right w:val="nil"/>
            </w:tcBorders>
            <w:vAlign w:val="center"/>
          </w:tcPr>
          <w:p w14:paraId="350F8389" w14:textId="77777777" w:rsidR="00BB6FBC" w:rsidRDefault="00BB6FBC" w:rsidP="0042325E">
            <w:pPr>
              <w:pStyle w:val="Tabletext"/>
            </w:pPr>
          </w:p>
        </w:tc>
        <w:tc>
          <w:tcPr>
            <w:tcW w:w="1430" w:type="dxa"/>
            <w:tcBorders>
              <w:top w:val="nil"/>
              <w:left w:val="nil"/>
              <w:bottom w:val="nil"/>
              <w:right w:val="nil"/>
            </w:tcBorders>
            <w:vAlign w:val="center"/>
          </w:tcPr>
          <w:p w14:paraId="2F35F5EA" w14:textId="77777777" w:rsidR="00BB6FBC" w:rsidRDefault="00BB6FBC" w:rsidP="0042325E">
            <w:pPr>
              <w:pStyle w:val="Tabletext"/>
            </w:pPr>
          </w:p>
        </w:tc>
        <w:tc>
          <w:tcPr>
            <w:tcW w:w="2206" w:type="dxa"/>
            <w:tcBorders>
              <w:top w:val="nil"/>
              <w:left w:val="nil"/>
              <w:bottom w:val="nil"/>
              <w:right w:val="nil"/>
            </w:tcBorders>
            <w:vAlign w:val="center"/>
          </w:tcPr>
          <w:p w14:paraId="4427CF00" w14:textId="77777777" w:rsidR="00BB6FBC" w:rsidRDefault="00BB6FBC" w:rsidP="0042325E">
            <w:pPr>
              <w:pStyle w:val="Tabletext"/>
            </w:pPr>
          </w:p>
        </w:tc>
      </w:tr>
      <w:tr w:rsidR="00BB6FBC" w:rsidRPr="00F55AD7" w14:paraId="1F6B8157" w14:textId="77777777" w:rsidTr="0042325E">
        <w:trPr>
          <w:cantSplit/>
          <w:jc w:val="center"/>
        </w:trPr>
        <w:tc>
          <w:tcPr>
            <w:tcW w:w="1124" w:type="dxa"/>
            <w:vAlign w:val="center"/>
          </w:tcPr>
          <w:p w14:paraId="2E4DAF59"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754CC0C5"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1C8C44CC" w14:textId="77777777" w:rsidR="00BB6FBC" w:rsidRPr="0029128B" w:rsidRDefault="00BB6FBC" w:rsidP="0042325E">
            <w:pPr>
              <w:pStyle w:val="Tabletext"/>
              <w:rPr>
                <w:rFonts w:cs="Calibri"/>
                <w:b/>
                <w:color w:val="44484B"/>
              </w:rPr>
            </w:pPr>
            <w:r w:rsidRPr="0029128B">
              <w:rPr>
                <w:rFonts w:eastAsia="Times New Roman"/>
                <w:w w:val="105"/>
                <w:lang w:val="en-US" w:eastAsia="en-AU"/>
              </w:rPr>
              <w:t>seven</w:t>
            </w:r>
          </w:p>
        </w:tc>
        <w:tc>
          <w:tcPr>
            <w:tcW w:w="534" w:type="dxa"/>
            <w:tcBorders>
              <w:top w:val="nil"/>
              <w:bottom w:val="nil"/>
              <w:right w:val="nil"/>
            </w:tcBorders>
          </w:tcPr>
          <w:p w14:paraId="4C380A12" w14:textId="77777777" w:rsidR="00BB6FBC" w:rsidRDefault="00BB6FBC" w:rsidP="0042325E">
            <w:pPr>
              <w:pStyle w:val="Tabletext"/>
            </w:pPr>
          </w:p>
        </w:tc>
        <w:tc>
          <w:tcPr>
            <w:tcW w:w="947" w:type="dxa"/>
            <w:tcBorders>
              <w:top w:val="nil"/>
              <w:left w:val="nil"/>
              <w:bottom w:val="nil"/>
              <w:right w:val="nil"/>
            </w:tcBorders>
            <w:vAlign w:val="center"/>
          </w:tcPr>
          <w:p w14:paraId="1CE724B7" w14:textId="77777777" w:rsidR="00BB6FBC" w:rsidRDefault="00BB6FBC" w:rsidP="0042325E">
            <w:pPr>
              <w:pStyle w:val="Tabletext"/>
            </w:pPr>
          </w:p>
        </w:tc>
        <w:tc>
          <w:tcPr>
            <w:tcW w:w="1430" w:type="dxa"/>
            <w:tcBorders>
              <w:top w:val="nil"/>
              <w:left w:val="nil"/>
              <w:bottom w:val="nil"/>
              <w:right w:val="nil"/>
            </w:tcBorders>
            <w:vAlign w:val="center"/>
          </w:tcPr>
          <w:p w14:paraId="6A784197" w14:textId="77777777" w:rsidR="00BB6FBC" w:rsidRDefault="00BB6FBC" w:rsidP="0042325E">
            <w:pPr>
              <w:pStyle w:val="Tabletext"/>
            </w:pPr>
          </w:p>
        </w:tc>
        <w:tc>
          <w:tcPr>
            <w:tcW w:w="2206" w:type="dxa"/>
            <w:tcBorders>
              <w:top w:val="nil"/>
              <w:left w:val="nil"/>
              <w:bottom w:val="nil"/>
              <w:right w:val="nil"/>
            </w:tcBorders>
            <w:vAlign w:val="center"/>
          </w:tcPr>
          <w:p w14:paraId="22793824" w14:textId="77777777" w:rsidR="00BB6FBC" w:rsidRDefault="00BB6FBC" w:rsidP="0042325E">
            <w:pPr>
              <w:pStyle w:val="Tabletext"/>
            </w:pPr>
          </w:p>
        </w:tc>
      </w:tr>
      <w:tr w:rsidR="00BB6FBC" w:rsidRPr="00F55AD7" w14:paraId="32E81D3E" w14:textId="77777777" w:rsidTr="0042325E">
        <w:trPr>
          <w:cantSplit/>
          <w:jc w:val="center"/>
        </w:trPr>
        <w:tc>
          <w:tcPr>
            <w:tcW w:w="1124" w:type="dxa"/>
            <w:vAlign w:val="center"/>
          </w:tcPr>
          <w:p w14:paraId="7A4DAC49"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10D769E1"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33058BDF" w14:textId="77777777" w:rsidR="00BB6FBC" w:rsidRPr="0029128B" w:rsidRDefault="00BB6FBC" w:rsidP="0042325E">
            <w:pPr>
              <w:pStyle w:val="Tabletext"/>
              <w:rPr>
                <w:rFonts w:cs="Calibri"/>
                <w:b/>
                <w:color w:val="44484B"/>
              </w:rPr>
            </w:pPr>
            <w:r w:rsidRPr="0029128B">
              <w:rPr>
                <w:rFonts w:eastAsia="Times New Roman"/>
                <w:w w:val="105"/>
                <w:lang w:val="en-US" w:eastAsia="en-AU"/>
              </w:rPr>
              <w:t>ait</w:t>
            </w:r>
          </w:p>
        </w:tc>
        <w:tc>
          <w:tcPr>
            <w:tcW w:w="534" w:type="dxa"/>
            <w:tcBorders>
              <w:top w:val="nil"/>
              <w:bottom w:val="nil"/>
              <w:right w:val="nil"/>
            </w:tcBorders>
          </w:tcPr>
          <w:p w14:paraId="76D3A726" w14:textId="77777777" w:rsidR="00BB6FBC" w:rsidRDefault="00BB6FBC" w:rsidP="0042325E">
            <w:pPr>
              <w:pStyle w:val="Tabletext"/>
            </w:pPr>
          </w:p>
        </w:tc>
        <w:tc>
          <w:tcPr>
            <w:tcW w:w="947" w:type="dxa"/>
            <w:tcBorders>
              <w:top w:val="nil"/>
              <w:left w:val="nil"/>
              <w:bottom w:val="nil"/>
              <w:right w:val="nil"/>
            </w:tcBorders>
            <w:vAlign w:val="center"/>
          </w:tcPr>
          <w:p w14:paraId="30C06566" w14:textId="77777777" w:rsidR="00BB6FBC" w:rsidRDefault="00BB6FBC" w:rsidP="0042325E">
            <w:pPr>
              <w:pStyle w:val="Tabletext"/>
            </w:pPr>
          </w:p>
        </w:tc>
        <w:tc>
          <w:tcPr>
            <w:tcW w:w="1430" w:type="dxa"/>
            <w:tcBorders>
              <w:top w:val="nil"/>
              <w:left w:val="nil"/>
              <w:bottom w:val="nil"/>
              <w:right w:val="nil"/>
            </w:tcBorders>
            <w:vAlign w:val="center"/>
          </w:tcPr>
          <w:p w14:paraId="5FFED8FD" w14:textId="77777777" w:rsidR="00BB6FBC" w:rsidRDefault="00BB6FBC" w:rsidP="0042325E">
            <w:pPr>
              <w:pStyle w:val="Tabletext"/>
            </w:pPr>
          </w:p>
        </w:tc>
        <w:tc>
          <w:tcPr>
            <w:tcW w:w="2206" w:type="dxa"/>
            <w:tcBorders>
              <w:top w:val="nil"/>
              <w:left w:val="nil"/>
              <w:bottom w:val="nil"/>
              <w:right w:val="nil"/>
            </w:tcBorders>
            <w:vAlign w:val="center"/>
          </w:tcPr>
          <w:p w14:paraId="4ED74112" w14:textId="77777777" w:rsidR="00BB6FBC" w:rsidRDefault="00BB6FBC" w:rsidP="0042325E">
            <w:pPr>
              <w:pStyle w:val="Tabletext"/>
            </w:pPr>
          </w:p>
        </w:tc>
      </w:tr>
      <w:tr w:rsidR="00BB6FBC" w:rsidRPr="00F55AD7" w14:paraId="0BE9170E" w14:textId="77777777" w:rsidTr="0042325E">
        <w:trPr>
          <w:cantSplit/>
          <w:jc w:val="center"/>
        </w:trPr>
        <w:tc>
          <w:tcPr>
            <w:tcW w:w="1124" w:type="dxa"/>
            <w:vAlign w:val="center"/>
          </w:tcPr>
          <w:p w14:paraId="0DB694DD" w14:textId="77777777" w:rsidR="00BB6FBC" w:rsidRPr="00BC5D45" w:rsidRDefault="00BB6FBC" w:rsidP="0042325E">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3079A4BF" w14:textId="77777777" w:rsidR="00BB6FBC" w:rsidRPr="00BC5D45" w:rsidRDefault="00BB6FBC" w:rsidP="0042325E">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45B211A6" w14:textId="77777777" w:rsidR="00BB6FBC" w:rsidRPr="0029128B" w:rsidRDefault="00686C08" w:rsidP="0042325E">
            <w:pPr>
              <w:pStyle w:val="Tabletext"/>
              <w:rPr>
                <w:rFonts w:cs="Calibri"/>
                <w:b/>
                <w:color w:val="44484B"/>
              </w:rPr>
            </w:pPr>
            <w:r>
              <w:rPr>
                <w:rFonts w:eastAsia="Times New Roman"/>
                <w:b/>
                <w:bCs/>
                <w:w w:val="105"/>
                <w:lang w:val="en-US" w:eastAsia="en-AU"/>
              </w:rPr>
              <w:t>n</w:t>
            </w:r>
            <w:r w:rsidR="00BB6FBC" w:rsidRPr="0029128B">
              <w:rPr>
                <w:rFonts w:eastAsia="Times New Roman"/>
                <w:b/>
                <w:bCs/>
                <w:w w:val="105"/>
                <w:lang w:val="en-US" w:eastAsia="en-AU"/>
              </w:rPr>
              <w:t>iner</w:t>
            </w:r>
          </w:p>
        </w:tc>
        <w:tc>
          <w:tcPr>
            <w:tcW w:w="534" w:type="dxa"/>
            <w:tcBorders>
              <w:top w:val="nil"/>
              <w:bottom w:val="nil"/>
              <w:right w:val="nil"/>
            </w:tcBorders>
          </w:tcPr>
          <w:p w14:paraId="5B5BD41C" w14:textId="77777777" w:rsidR="00BB6FBC" w:rsidRDefault="00BB6FBC" w:rsidP="0042325E">
            <w:pPr>
              <w:pStyle w:val="Tabletext"/>
            </w:pPr>
          </w:p>
        </w:tc>
        <w:tc>
          <w:tcPr>
            <w:tcW w:w="947" w:type="dxa"/>
            <w:tcBorders>
              <w:top w:val="nil"/>
              <w:left w:val="nil"/>
              <w:bottom w:val="nil"/>
              <w:right w:val="nil"/>
            </w:tcBorders>
            <w:vAlign w:val="center"/>
          </w:tcPr>
          <w:p w14:paraId="6CE528F6" w14:textId="77777777" w:rsidR="00BB6FBC" w:rsidRDefault="00BB6FBC" w:rsidP="0042325E">
            <w:pPr>
              <w:pStyle w:val="Tabletext"/>
            </w:pPr>
          </w:p>
        </w:tc>
        <w:tc>
          <w:tcPr>
            <w:tcW w:w="1430" w:type="dxa"/>
            <w:tcBorders>
              <w:top w:val="nil"/>
              <w:left w:val="nil"/>
              <w:bottom w:val="nil"/>
              <w:right w:val="nil"/>
            </w:tcBorders>
            <w:vAlign w:val="center"/>
          </w:tcPr>
          <w:p w14:paraId="2E6149B3" w14:textId="77777777" w:rsidR="00BB6FBC" w:rsidRDefault="00BB6FBC" w:rsidP="0042325E">
            <w:pPr>
              <w:pStyle w:val="Tabletext"/>
            </w:pPr>
          </w:p>
        </w:tc>
        <w:tc>
          <w:tcPr>
            <w:tcW w:w="2206" w:type="dxa"/>
            <w:tcBorders>
              <w:top w:val="nil"/>
              <w:left w:val="nil"/>
              <w:bottom w:val="nil"/>
              <w:right w:val="nil"/>
            </w:tcBorders>
            <w:vAlign w:val="center"/>
          </w:tcPr>
          <w:p w14:paraId="655513E5" w14:textId="77777777" w:rsidR="00BB6FBC" w:rsidRDefault="00BB6FBC" w:rsidP="0042325E">
            <w:pPr>
              <w:pStyle w:val="Tabletext"/>
            </w:pPr>
          </w:p>
        </w:tc>
      </w:tr>
    </w:tbl>
    <w:p w14:paraId="082625EB" w14:textId="77777777" w:rsidR="008326B3" w:rsidRDefault="008326B3" w:rsidP="00B91E28">
      <w:pPr>
        <w:pStyle w:val="Brdtext"/>
      </w:pPr>
    </w:p>
    <w:p w14:paraId="3A8953D5" w14:textId="77777777" w:rsidR="00BB6FBC" w:rsidRDefault="00BB6FBC" w:rsidP="009212D7">
      <w:pPr>
        <w:pStyle w:val="Rubrik3"/>
      </w:pPr>
      <w:bookmarkStart w:id="38" w:name="_Toc67943027"/>
      <w:r>
        <w:lastRenderedPageBreak/>
        <w:t>POSITIONS</w:t>
      </w:r>
      <w:bookmarkEnd w:id="38"/>
    </w:p>
    <w:p w14:paraId="4161D358" w14:textId="72D09790" w:rsidR="00BB6FBC" w:rsidRDefault="00BB6FBC" w:rsidP="00BB6FBC">
      <w:pPr>
        <w:pStyle w:val="Brdtext"/>
      </w:pPr>
      <w:r>
        <w:t>Position</w:t>
      </w:r>
      <w:r w:rsidR="00981227">
        <w:t>s</w:t>
      </w:r>
      <w:r>
        <w:t xml:space="preserve"> may be passed either in latitude and longitude or relative to a mark.  In considering which method is most appropriate, the sender should recogni</w:t>
      </w:r>
      <w:r w:rsidR="00981227">
        <w:t>z</w:t>
      </w:r>
      <w:r>
        <w:t xml:space="preserve">e that the recipient will first have to plot a position passed in latitude and longitude in order to assimilate the information. </w:t>
      </w:r>
    </w:p>
    <w:p w14:paraId="60F59CF3" w14:textId="77777777" w:rsidR="008326B3" w:rsidRDefault="00BB6FBC" w:rsidP="00BB6FBC">
      <w:pPr>
        <w:pStyle w:val="Brdtext"/>
      </w:pPr>
      <w:r>
        <w:t xml:space="preserve">When latitude and longitude are used, these shall be expressed in degrees and minutes (and decimals of a minute if necessary), north or south of the Equator, and East or West of </w:t>
      </w:r>
      <w:r w:rsidR="00686C08">
        <w:t xml:space="preserve">zero degrees longitude. </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14:paraId="31B961E9" w14:textId="77777777" w:rsidTr="0042325E">
        <w:trPr>
          <w:tblHeader/>
          <w:jc w:val="center"/>
        </w:trPr>
        <w:tc>
          <w:tcPr>
            <w:tcW w:w="2541" w:type="dxa"/>
            <w:shd w:val="clear" w:color="auto" w:fill="FADBD1" w:themeFill="background2" w:themeFillTint="33"/>
          </w:tcPr>
          <w:p w14:paraId="49930924" w14:textId="77777777" w:rsidR="00BB6FBC" w:rsidRPr="00C1400A" w:rsidRDefault="00BB6FBC" w:rsidP="0042325E">
            <w:pPr>
              <w:pStyle w:val="Tableheading"/>
            </w:pPr>
            <w:r>
              <w:t>VTS</w:t>
            </w:r>
          </w:p>
        </w:tc>
        <w:tc>
          <w:tcPr>
            <w:tcW w:w="6701" w:type="dxa"/>
            <w:shd w:val="clear" w:color="auto" w:fill="FADBD1" w:themeFill="background2" w:themeFillTint="33"/>
          </w:tcPr>
          <w:p w14:paraId="28D29561" w14:textId="77777777" w:rsidR="00BB6FBC" w:rsidRPr="00F55AD7" w:rsidRDefault="00BB6FBC" w:rsidP="0042325E">
            <w:pPr>
              <w:pStyle w:val="Tabletext"/>
            </w:pPr>
            <w:r w:rsidRPr="00E225BB">
              <w:t xml:space="preserve">WARNING. Dangerous wreck </w:t>
            </w:r>
            <w:r>
              <w:t xml:space="preserve">reported </w:t>
            </w:r>
            <w:r w:rsidRPr="00E225BB">
              <w:t>in position 15 degrees 34 minutes North, 61 degrees 29 minutes West.</w:t>
            </w:r>
          </w:p>
        </w:tc>
      </w:tr>
    </w:tbl>
    <w:p w14:paraId="2FEDFFE9" w14:textId="77777777" w:rsidR="00BB6FBC" w:rsidRPr="00BB6FBC" w:rsidRDefault="00BB6FBC" w:rsidP="00BB6FBC">
      <w:pPr>
        <w:pStyle w:val="Brdtext"/>
      </w:pPr>
    </w:p>
    <w:p w14:paraId="587F666F" w14:textId="77777777" w:rsidR="00BB6FBC" w:rsidRPr="00BB6FBC" w:rsidRDefault="00BB6FBC" w:rsidP="00BB6FBC">
      <w:pPr>
        <w:pStyle w:val="Brdtext"/>
      </w:pPr>
      <w:r w:rsidRPr="00BB6FBC">
        <w:t xml:space="preserve">When the position is related to a mark, the mark should be a defined charted object. </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14:paraId="068ABE30" w14:textId="77777777" w:rsidTr="0042325E">
        <w:trPr>
          <w:tblHeader/>
          <w:jc w:val="center"/>
        </w:trPr>
        <w:tc>
          <w:tcPr>
            <w:tcW w:w="2541" w:type="dxa"/>
            <w:shd w:val="clear" w:color="auto" w:fill="FADBD1" w:themeFill="background2" w:themeFillTint="33"/>
          </w:tcPr>
          <w:p w14:paraId="2A899388" w14:textId="77777777" w:rsidR="00BB6FBC" w:rsidRPr="00C1400A" w:rsidRDefault="00BB6FBC" w:rsidP="0042325E">
            <w:pPr>
              <w:pStyle w:val="Tableheading"/>
            </w:pPr>
            <w:r w:rsidRPr="003426D3">
              <w:t xml:space="preserve"> </w:t>
            </w:r>
            <w:r>
              <w:t>VTS</w:t>
            </w:r>
          </w:p>
        </w:tc>
        <w:tc>
          <w:tcPr>
            <w:tcW w:w="6701" w:type="dxa"/>
            <w:shd w:val="clear" w:color="auto" w:fill="FADBD1" w:themeFill="background2" w:themeFillTint="33"/>
          </w:tcPr>
          <w:p w14:paraId="7AED8EC3" w14:textId="475361BA" w:rsidR="00BB6FBC" w:rsidRPr="00F55AD7" w:rsidRDefault="00BB6FBC" w:rsidP="0042325E">
            <w:pPr>
              <w:pStyle w:val="Tabletext"/>
            </w:pPr>
            <w:r w:rsidRPr="00E225BB">
              <w:t xml:space="preserve">WARNING. </w:t>
            </w:r>
            <w:r>
              <w:t xml:space="preserve">Fishing </w:t>
            </w:r>
            <w:r w:rsidR="00981227">
              <w:t>v</w:t>
            </w:r>
            <w:r>
              <w:t>essel not under command bearing 120 degrees from Fairway Buoy 1.2 nautical miles.</w:t>
            </w:r>
          </w:p>
        </w:tc>
      </w:tr>
    </w:tbl>
    <w:p w14:paraId="13AEE7EB" w14:textId="77777777" w:rsidR="00BB6FBC" w:rsidRPr="00F55AD7" w:rsidRDefault="00BB6FBC" w:rsidP="009212D7">
      <w:pPr>
        <w:pStyle w:val="Rubrik3"/>
      </w:pPr>
      <w:bookmarkStart w:id="39" w:name="_Toc63248764"/>
      <w:bookmarkStart w:id="40" w:name="_Toc67943028"/>
      <w:r w:rsidRPr="003426D3">
        <w:t>BEARINGS</w:t>
      </w:r>
      <w:bookmarkEnd w:id="39"/>
      <w:bookmarkEnd w:id="40"/>
    </w:p>
    <w:p w14:paraId="3803E9DA" w14:textId="77777777" w:rsidR="00BB6FBC" w:rsidRDefault="00BB6FBC" w:rsidP="00BB6FBC">
      <w:pPr>
        <w:pStyle w:val="Brdtext"/>
      </w:pPr>
      <w:r w:rsidRPr="003426D3">
        <w:t xml:space="preserve">The bearing of the mark or </w:t>
      </w:r>
      <w:r w:rsidR="003728D9">
        <w:t>ship</w:t>
      </w:r>
      <w:r w:rsidRPr="003426D3">
        <w:t xml:space="preserve"> concerned is the bearing </w:t>
      </w:r>
      <w:r w:rsidR="005F280C">
        <w:t>using</w:t>
      </w:r>
      <w:r w:rsidRPr="003426D3">
        <w:t xml:space="preserve"> 360 degree notation from </w:t>
      </w:r>
      <w:r w:rsidR="005F280C">
        <w:t>T</w:t>
      </w:r>
      <w:r w:rsidR="005F280C" w:rsidRPr="003426D3">
        <w:t xml:space="preserve">rue </w:t>
      </w:r>
      <w:r w:rsidR="005F280C">
        <w:t>N</w:t>
      </w:r>
      <w:r w:rsidR="005F280C" w:rsidRPr="003426D3">
        <w:t xml:space="preserve">orth </w:t>
      </w:r>
      <w:r w:rsidRPr="003426D3">
        <w:t xml:space="preserve">unless otherwise stated.  Bearings may be either </w:t>
      </w:r>
      <w:r w:rsidR="00A70553">
        <w:t>from</w:t>
      </w:r>
      <w:r w:rsidR="00A70553" w:rsidRPr="003426D3">
        <w:t xml:space="preserve"> </w:t>
      </w:r>
      <w:r w:rsidRPr="003426D3">
        <w:t xml:space="preserve">the mark or </w:t>
      </w:r>
      <w:r w:rsidR="00A70553">
        <w:t>from</w:t>
      </w:r>
      <w:r w:rsidR="00A70553" w:rsidRPr="003426D3">
        <w:t xml:space="preserve"> </w:t>
      </w:r>
      <w:r w:rsidRPr="003426D3">
        <w:t xml:space="preserve">the </w:t>
      </w:r>
      <w:r w:rsidR="003728D9">
        <w:t>ship</w:t>
      </w:r>
      <w:r w:rsidRPr="003426D3">
        <w:t>.</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14:paraId="4BC496FA" w14:textId="77777777" w:rsidTr="0042325E">
        <w:trPr>
          <w:tblHeader/>
          <w:jc w:val="center"/>
        </w:trPr>
        <w:tc>
          <w:tcPr>
            <w:tcW w:w="2541" w:type="dxa"/>
            <w:shd w:val="clear" w:color="auto" w:fill="FADBD1" w:themeFill="background2" w:themeFillTint="33"/>
          </w:tcPr>
          <w:p w14:paraId="092F34FA" w14:textId="77777777" w:rsidR="00BB6FBC" w:rsidRPr="00C1400A" w:rsidRDefault="00BB6FBC" w:rsidP="0042325E">
            <w:pPr>
              <w:pStyle w:val="Tableheading"/>
            </w:pPr>
            <w:r>
              <w:t>VTS</w:t>
            </w:r>
          </w:p>
        </w:tc>
        <w:tc>
          <w:tcPr>
            <w:tcW w:w="6701" w:type="dxa"/>
            <w:shd w:val="clear" w:color="auto" w:fill="FADBD1" w:themeFill="background2" w:themeFillTint="33"/>
          </w:tcPr>
          <w:p w14:paraId="73101A0F" w14:textId="77777777" w:rsidR="00BB6FBC" w:rsidRPr="00F55AD7" w:rsidRDefault="00BB6FBC" w:rsidP="0042325E">
            <w:pPr>
              <w:pStyle w:val="Tabletext"/>
            </w:pPr>
            <w:r>
              <w:t>INFORMATION</w:t>
            </w:r>
            <w:r w:rsidR="00D51311">
              <w:t>.</w:t>
            </w:r>
            <w:r>
              <w:t xml:space="preserve"> </w:t>
            </w:r>
            <w:r w:rsidRPr="0063013F">
              <w:t>Pilot boat is bearing 215 degrees from you.</w:t>
            </w:r>
          </w:p>
        </w:tc>
      </w:tr>
    </w:tbl>
    <w:p w14:paraId="4FE0D374" w14:textId="77777777" w:rsidR="00BB6FBC" w:rsidRDefault="00BB6FBC" w:rsidP="00B91E28">
      <w:pPr>
        <w:pStyle w:val="Brdtext"/>
      </w:pPr>
    </w:p>
    <w:p w14:paraId="7F1CF2C9" w14:textId="77777777" w:rsidR="00BB6FBC" w:rsidRDefault="00BB6FBC" w:rsidP="009212D7">
      <w:pPr>
        <w:pStyle w:val="Rubrik3"/>
      </w:pPr>
      <w:bookmarkStart w:id="41" w:name="_Toc63248765"/>
      <w:bookmarkStart w:id="42" w:name="_Toc67943029"/>
      <w:r w:rsidRPr="00BB6FBC">
        <w:t>COURSE</w:t>
      </w:r>
      <w:bookmarkEnd w:id="41"/>
      <w:bookmarkEnd w:id="42"/>
    </w:p>
    <w:p w14:paraId="149B0D92" w14:textId="77777777" w:rsidR="00BB6FBC" w:rsidRPr="00BB6FBC" w:rsidRDefault="00BB6FBC" w:rsidP="00B6374D">
      <w:pPr>
        <w:pStyle w:val="Brdtext"/>
      </w:pPr>
      <w:bookmarkStart w:id="43" w:name="_Hlk53334786"/>
      <w:r w:rsidRPr="00BB6FBC">
        <w:rPr>
          <w:rFonts w:eastAsiaTheme="minorEastAsia"/>
        </w:rPr>
        <w:t xml:space="preserve">As a general term, “Course” refers to the intended direction of movement of a </w:t>
      </w:r>
      <w:r w:rsidR="003728D9">
        <w:rPr>
          <w:rFonts w:eastAsiaTheme="minorEastAsia"/>
        </w:rPr>
        <w:t>ship</w:t>
      </w:r>
      <w:r w:rsidR="003728D9" w:rsidRPr="00BB6FBC">
        <w:rPr>
          <w:rFonts w:eastAsiaTheme="minorEastAsia"/>
        </w:rPr>
        <w:t xml:space="preserve"> </w:t>
      </w:r>
      <w:r w:rsidRPr="00BB6FBC">
        <w:rPr>
          <w:rFonts w:eastAsiaTheme="minorEastAsia"/>
        </w:rPr>
        <w:t xml:space="preserve">through the water.  Unless it is intended to use this term in a general sense, one of the specific descriptors below should normally be used by </w:t>
      </w:r>
      <w:r w:rsidRPr="00007D1B">
        <w:rPr>
          <w:rFonts w:eastAsiaTheme="minorEastAsia"/>
        </w:rPr>
        <w:t>VTS</w:t>
      </w:r>
      <w:r w:rsidR="00940D66" w:rsidRPr="00007D1B">
        <w:rPr>
          <w:rFonts w:eastAsiaTheme="minorEastAsia"/>
        </w:rPr>
        <w:t>s</w:t>
      </w:r>
      <w:r w:rsidRPr="00007D1B">
        <w:rPr>
          <w:rFonts w:eastAsiaTheme="minorEastAsia"/>
        </w:rPr>
        <w:t xml:space="preserve"> and expressed in 360-degree notation from </w:t>
      </w:r>
      <w:r w:rsidR="00D3698A" w:rsidRPr="00007D1B">
        <w:rPr>
          <w:rFonts w:eastAsiaTheme="minorEastAsia"/>
        </w:rPr>
        <w:t xml:space="preserve">True North </w:t>
      </w:r>
      <w:r w:rsidRPr="00007D1B">
        <w:rPr>
          <w:rFonts w:eastAsiaTheme="minorEastAsia"/>
        </w:rPr>
        <w:t>unless otherwise stated.</w:t>
      </w:r>
      <w:r w:rsidR="009B7D5D" w:rsidRPr="00007D1B">
        <w:rPr>
          <w:rFonts w:eastAsiaTheme="minorEastAsia"/>
        </w:rPr>
        <w:t xml:space="preserve"> </w:t>
      </w:r>
      <w:r w:rsidR="009B7D5D" w:rsidRPr="00007D1B">
        <w:t>A mariner will not normally use a decimal</w:t>
      </w:r>
      <w:r w:rsidR="009B7D5D">
        <w:t xml:space="preserve"> course (i.e. course 162.3 degrees identified on the VTS Decision Support Tool (DST) would be </w:t>
      </w:r>
      <w:r w:rsidR="00981227">
        <w:t xml:space="preserve">referred to </w:t>
      </w:r>
      <w:r w:rsidR="009B7D5D">
        <w:t xml:space="preserve">162 degrees when stated over the radio). </w:t>
      </w:r>
    </w:p>
    <w:tbl>
      <w:tblPr>
        <w:tblStyle w:val="TableGrid8"/>
        <w:tblW w:w="0" w:type="auto"/>
        <w:tblLook w:val="04A0" w:firstRow="1" w:lastRow="0" w:firstColumn="1" w:lastColumn="0" w:noHBand="0" w:noVBand="1"/>
      </w:tblPr>
      <w:tblGrid>
        <w:gridCol w:w="1838"/>
        <w:gridCol w:w="7796"/>
      </w:tblGrid>
      <w:tr w:rsidR="00BB6FBC" w:rsidRPr="00BB6FBC" w14:paraId="4FF4875D" w14:textId="77777777" w:rsidTr="0042325E">
        <w:tc>
          <w:tcPr>
            <w:tcW w:w="1838" w:type="dxa"/>
          </w:tcPr>
          <w:p w14:paraId="1B6459F5" w14:textId="77777777" w:rsidR="00BB6FBC" w:rsidRPr="00BB6FBC" w:rsidRDefault="00BB6FBC" w:rsidP="00BB6FBC">
            <w:pPr>
              <w:pStyle w:val="Tabletext"/>
            </w:pPr>
            <w:r w:rsidRPr="00BB6FBC">
              <w:t>Course Made Good</w:t>
            </w:r>
          </w:p>
        </w:tc>
        <w:tc>
          <w:tcPr>
            <w:tcW w:w="7796" w:type="dxa"/>
          </w:tcPr>
          <w:p w14:paraId="73DBBD27" w14:textId="77777777" w:rsidR="00BB6FBC" w:rsidRPr="00BB6FBC" w:rsidRDefault="00BB6FBC">
            <w:pPr>
              <w:pStyle w:val="Tabletext"/>
            </w:pPr>
            <w:r w:rsidRPr="00BB6FBC">
              <w:t xml:space="preserve">That course which a </w:t>
            </w:r>
            <w:r w:rsidR="003728D9">
              <w:t>ship</w:t>
            </w:r>
            <w:r w:rsidRPr="00BB6FBC">
              <w:t xml:space="preserve"> has made good over ground, as a result of the effect of currents, tidal streams and leeway.</w:t>
            </w:r>
          </w:p>
        </w:tc>
      </w:tr>
      <w:tr w:rsidR="00BB6FBC" w:rsidRPr="00BB6FBC" w14:paraId="767274B7" w14:textId="77777777" w:rsidTr="0042325E">
        <w:tc>
          <w:tcPr>
            <w:tcW w:w="1838" w:type="dxa"/>
          </w:tcPr>
          <w:p w14:paraId="72F9E0E9" w14:textId="77777777" w:rsidR="00BB6FBC" w:rsidRPr="00112F8B" w:rsidRDefault="00BB6FBC" w:rsidP="00BB6FBC">
            <w:pPr>
              <w:pStyle w:val="Tabletext"/>
            </w:pPr>
            <w:r w:rsidRPr="00112F8B">
              <w:t>Course to Make Good</w:t>
            </w:r>
          </w:p>
        </w:tc>
        <w:tc>
          <w:tcPr>
            <w:tcW w:w="7796" w:type="dxa"/>
          </w:tcPr>
          <w:p w14:paraId="77363A96" w14:textId="27578645" w:rsidR="00BB6FBC" w:rsidRPr="00BB6FBC" w:rsidRDefault="00BB6FBC" w:rsidP="00AA3B60">
            <w:pPr>
              <w:pStyle w:val="Tabletext"/>
            </w:pPr>
            <w:r w:rsidRPr="00112F8B">
              <w:t xml:space="preserve">That course which a </w:t>
            </w:r>
            <w:r w:rsidR="003728D9" w:rsidRPr="00112F8B">
              <w:t xml:space="preserve">ship </w:t>
            </w:r>
            <w:r w:rsidR="00AF4658" w:rsidRPr="00112F8B">
              <w:t xml:space="preserve">is </w:t>
            </w:r>
            <w:r w:rsidRPr="00112F8B">
              <w:t>to make good over ground, after allowing for the effect of currents, tidal streams, and leeway.</w:t>
            </w:r>
          </w:p>
        </w:tc>
      </w:tr>
      <w:tr w:rsidR="00BB6FBC" w:rsidRPr="00BB6FBC" w14:paraId="41F013F4" w14:textId="77777777" w:rsidTr="0042325E">
        <w:tc>
          <w:tcPr>
            <w:tcW w:w="1838" w:type="dxa"/>
          </w:tcPr>
          <w:p w14:paraId="1FF483CC" w14:textId="77777777" w:rsidR="00BB6FBC" w:rsidRPr="00BB6FBC" w:rsidRDefault="00BB6FBC" w:rsidP="00BB6FBC">
            <w:pPr>
              <w:pStyle w:val="Tabletext"/>
            </w:pPr>
            <w:r w:rsidRPr="00BB6FBC">
              <w:t>Track</w:t>
            </w:r>
          </w:p>
        </w:tc>
        <w:tc>
          <w:tcPr>
            <w:tcW w:w="7796" w:type="dxa"/>
          </w:tcPr>
          <w:p w14:paraId="0270F192" w14:textId="77777777" w:rsidR="00BB6FBC" w:rsidRPr="00BB6FBC" w:rsidRDefault="00BB6FBC" w:rsidP="00BB6FBC">
            <w:pPr>
              <w:pStyle w:val="Tabletext"/>
            </w:pPr>
            <w:r w:rsidRPr="00BB6FBC">
              <w:t>The path followed between one position and another.</w:t>
            </w:r>
          </w:p>
        </w:tc>
      </w:tr>
      <w:tr w:rsidR="00BB6FBC" w:rsidRPr="00BB6FBC" w14:paraId="3856C6C6" w14:textId="77777777" w:rsidTr="0042325E">
        <w:tc>
          <w:tcPr>
            <w:tcW w:w="1838" w:type="dxa"/>
          </w:tcPr>
          <w:p w14:paraId="323A4E09" w14:textId="77777777" w:rsidR="00BB6FBC" w:rsidRPr="00BB6FBC" w:rsidRDefault="00BB6FBC" w:rsidP="00BB6FBC">
            <w:pPr>
              <w:pStyle w:val="Tabletext"/>
            </w:pPr>
            <w:r w:rsidRPr="00BB6FBC">
              <w:t>Planned Track</w:t>
            </w:r>
          </w:p>
        </w:tc>
        <w:tc>
          <w:tcPr>
            <w:tcW w:w="7796" w:type="dxa"/>
          </w:tcPr>
          <w:p w14:paraId="01D08A50" w14:textId="77777777" w:rsidR="00BB6FBC" w:rsidRPr="00BB6FBC" w:rsidRDefault="00BB6FBC" w:rsidP="00BB6FBC">
            <w:pPr>
              <w:pStyle w:val="Tabletext"/>
            </w:pPr>
            <w:r w:rsidRPr="00BB6FBC">
              <w:t>The path to be followed between one position and another.</w:t>
            </w:r>
          </w:p>
        </w:tc>
      </w:tr>
      <w:tr w:rsidR="00BB6FBC" w:rsidRPr="00BB6FBC" w14:paraId="41BE70D5" w14:textId="77777777" w:rsidTr="0042325E">
        <w:tc>
          <w:tcPr>
            <w:tcW w:w="1838" w:type="dxa"/>
          </w:tcPr>
          <w:p w14:paraId="74147E1C" w14:textId="77777777" w:rsidR="00BB6FBC" w:rsidRPr="00BB6FBC" w:rsidRDefault="00BB6FBC" w:rsidP="00BB6FBC">
            <w:pPr>
              <w:pStyle w:val="Tabletext"/>
            </w:pPr>
            <w:r w:rsidRPr="00BB6FBC">
              <w:t>Heading</w:t>
            </w:r>
          </w:p>
        </w:tc>
        <w:tc>
          <w:tcPr>
            <w:tcW w:w="7796" w:type="dxa"/>
          </w:tcPr>
          <w:p w14:paraId="5136E365" w14:textId="77777777" w:rsidR="00BB6FBC" w:rsidRPr="00BB6FBC" w:rsidRDefault="00434137">
            <w:pPr>
              <w:pStyle w:val="Tabletext"/>
            </w:pPr>
            <w:r w:rsidRPr="00E26AA2">
              <w:t>The horizontal direction of the vessel's bows at a given moment</w:t>
            </w:r>
            <w:r>
              <w:t xml:space="preserve"> measured in degrees clockwise from True North</w:t>
            </w:r>
            <w:r w:rsidRPr="00E26AA2">
              <w:t>.</w:t>
            </w:r>
          </w:p>
        </w:tc>
      </w:tr>
      <w:bookmarkEnd w:id="43"/>
    </w:tbl>
    <w:p w14:paraId="41FB7EBC" w14:textId="77777777" w:rsidR="00BB6FBC" w:rsidRPr="00BB6FBC" w:rsidRDefault="00BB6FBC" w:rsidP="00BB6FBC">
      <w:pPr>
        <w:spacing w:after="120"/>
        <w:rPr>
          <w:rFonts w:eastAsiaTheme="minorEastAsia"/>
          <w:sz w:val="22"/>
        </w:rPr>
      </w:pPr>
    </w:p>
    <w:p w14:paraId="6839C697" w14:textId="77777777" w:rsidR="00BB6FBC" w:rsidRPr="00BB6FBC" w:rsidRDefault="00BB6FBC" w:rsidP="00BB6FBC">
      <w:pPr>
        <w:pStyle w:val="Brdtext"/>
      </w:pPr>
      <w:r w:rsidRPr="00BB6FBC">
        <w:t>Example:</w:t>
      </w:r>
    </w:p>
    <w:tbl>
      <w:tblPr>
        <w:tblStyle w:val="TableGrid8"/>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BB6FBC" w14:paraId="77936147" w14:textId="77777777" w:rsidTr="0042325E">
        <w:trPr>
          <w:tblHeader/>
          <w:jc w:val="center"/>
        </w:trPr>
        <w:tc>
          <w:tcPr>
            <w:tcW w:w="2541" w:type="dxa"/>
            <w:shd w:val="clear" w:color="auto" w:fill="FADBD1" w:themeFill="background2" w:themeFillTint="33"/>
          </w:tcPr>
          <w:p w14:paraId="0B8475F6" w14:textId="77777777" w:rsidR="00BB6FBC" w:rsidRPr="00BB6FBC" w:rsidRDefault="00BB6FBC" w:rsidP="00BB6FBC">
            <w:pPr>
              <w:pStyle w:val="Tableheading"/>
            </w:pPr>
            <w:r w:rsidRPr="00BB6FBC">
              <w:t>VTS</w:t>
            </w:r>
          </w:p>
        </w:tc>
        <w:tc>
          <w:tcPr>
            <w:tcW w:w="6701" w:type="dxa"/>
            <w:shd w:val="clear" w:color="auto" w:fill="FADBD1" w:themeFill="background2" w:themeFillTint="33"/>
          </w:tcPr>
          <w:p w14:paraId="73AE0F71" w14:textId="77777777" w:rsidR="00BB6FBC" w:rsidRPr="00BB6FBC" w:rsidRDefault="00BB6FBC" w:rsidP="00BB6FBC">
            <w:pPr>
              <w:pStyle w:val="Tabletext"/>
            </w:pPr>
            <w:r w:rsidRPr="00BB6FBC">
              <w:t>ADVICE</w:t>
            </w:r>
            <w:r w:rsidR="00E82125">
              <w:t>.</w:t>
            </w:r>
            <w:r w:rsidRPr="00BB6FBC">
              <w:t xml:space="preserve"> </w:t>
            </w:r>
            <w:r w:rsidR="0047071B">
              <w:t>C</w:t>
            </w:r>
            <w:r w:rsidRPr="00BB6FBC">
              <w:t>ourse to make good 127 degrees.</w:t>
            </w:r>
          </w:p>
        </w:tc>
      </w:tr>
    </w:tbl>
    <w:p w14:paraId="6C07CB1D" w14:textId="77777777" w:rsidR="00BB6FBC" w:rsidRDefault="00BB6FBC" w:rsidP="009212D7">
      <w:pPr>
        <w:pStyle w:val="Rubrik3"/>
      </w:pPr>
      <w:bookmarkStart w:id="44" w:name="_Toc67943030"/>
      <w:r>
        <w:t>DISTANCES</w:t>
      </w:r>
      <w:bookmarkEnd w:id="44"/>
    </w:p>
    <w:p w14:paraId="02080E27" w14:textId="77777777" w:rsidR="00BB6FBC" w:rsidRDefault="00BB6FBC" w:rsidP="00BB6FBC">
      <w:pPr>
        <w:pStyle w:val="Brdtext"/>
      </w:pPr>
      <w:r>
        <w:t>To be expressed in nautical miles or cables (tenths of a</w:t>
      </w:r>
      <w:r w:rsidR="00BD36B2">
        <w:t xml:space="preserve"> nautical</w:t>
      </w:r>
      <w:r>
        <w:t xml:space="preserve"> mile), the unit always to be stated.</w:t>
      </w:r>
    </w:p>
    <w:p w14:paraId="0A138FF7" w14:textId="77777777" w:rsidR="00BB6FBC" w:rsidRDefault="00BB6FBC" w:rsidP="009212D7">
      <w:pPr>
        <w:pStyle w:val="Rubrik3"/>
      </w:pPr>
      <w:bookmarkStart w:id="45" w:name="_Toc67943031"/>
      <w:r>
        <w:t>SPEED</w:t>
      </w:r>
      <w:bookmarkEnd w:id="45"/>
    </w:p>
    <w:p w14:paraId="2B86A723" w14:textId="77777777" w:rsidR="00BB6FBC" w:rsidRDefault="00BB6FBC" w:rsidP="00BB6FBC">
      <w:pPr>
        <w:pStyle w:val="Brdtext"/>
      </w:pPr>
      <w:r>
        <w:t>To be expressed in knots</w:t>
      </w:r>
      <w:r w:rsidR="00BD36B2">
        <w:t xml:space="preserve"> (nautical mile per hour)</w:t>
      </w:r>
      <w:r>
        <w:t xml:space="preserve">. </w:t>
      </w:r>
    </w:p>
    <w:p w14:paraId="67C6C138" w14:textId="77777777" w:rsidR="00BF43AA" w:rsidRPr="00FF2C5B" w:rsidRDefault="00BD36B2" w:rsidP="00BF43AA">
      <w:pPr>
        <w:pStyle w:val="Brdtext"/>
      </w:pPr>
      <w:r w:rsidRPr="00BF43AA">
        <w:t xml:space="preserve">‘Speed’ refers to speed through the water. If speed over the ground is intended, then this should be </w:t>
      </w:r>
      <w:r w:rsidRPr="00FF2C5B">
        <w:t>stated as ‘Speed over the Ground’ (SOG).</w:t>
      </w:r>
    </w:p>
    <w:p w14:paraId="4EEF784B" w14:textId="77777777" w:rsidR="00BB6FBC" w:rsidRPr="00BD19EC" w:rsidRDefault="00BB6FBC" w:rsidP="00BD19EC">
      <w:pPr>
        <w:pStyle w:val="Rubrik3"/>
      </w:pPr>
      <w:bookmarkStart w:id="46" w:name="_Toc63751132"/>
      <w:bookmarkStart w:id="47" w:name="_Toc67943032"/>
      <w:bookmarkEnd w:id="46"/>
      <w:r w:rsidRPr="00BD19EC">
        <w:lastRenderedPageBreak/>
        <w:t>TIME</w:t>
      </w:r>
      <w:bookmarkEnd w:id="47"/>
    </w:p>
    <w:p w14:paraId="53E6A977" w14:textId="77777777" w:rsidR="00BB6FBC" w:rsidRDefault="00BB6FBC" w:rsidP="00BB6FBC">
      <w:pPr>
        <w:pStyle w:val="Brdtext"/>
      </w:pPr>
      <w:r>
        <w:t>Time should be given in local time in a 24 hour format.  Mariners do not usually add the suffix “hours”.</w:t>
      </w:r>
    </w:p>
    <w:p w14:paraId="53001A5D" w14:textId="77777777" w:rsidR="00BB6FBC" w:rsidRDefault="00BB6FBC" w:rsidP="009212D7">
      <w:pPr>
        <w:pStyle w:val="Rubrik3"/>
      </w:pPr>
      <w:bookmarkStart w:id="48" w:name="_Toc67943033"/>
      <w:r>
        <w:t>GEOGRAPHICAL NAMES</w:t>
      </w:r>
      <w:bookmarkEnd w:id="48"/>
    </w:p>
    <w:p w14:paraId="46003D59" w14:textId="77777777" w:rsidR="00BB6FBC" w:rsidRDefault="00BB6FBC" w:rsidP="00BB6FBC">
      <w:pPr>
        <w:pStyle w:val="Brdtext"/>
      </w:pPr>
      <w:r>
        <w:t xml:space="preserve">Place names should be those that are on navigational charts and publications. </w:t>
      </w:r>
    </w:p>
    <w:p w14:paraId="123E57D3" w14:textId="77777777" w:rsidR="00BB6FBC" w:rsidRDefault="00BB6FBC" w:rsidP="00BB6FBC">
      <w:pPr>
        <w:pStyle w:val="Brdtext"/>
      </w:pPr>
      <w:r>
        <w:t>Where this is not available then latitude and longitude should be used.</w:t>
      </w:r>
    </w:p>
    <w:p w14:paraId="7CBC00FB" w14:textId="77777777" w:rsidR="00BB6FBC" w:rsidRDefault="00BB6FBC" w:rsidP="009212D7">
      <w:pPr>
        <w:pStyle w:val="Rubrik3"/>
      </w:pPr>
      <w:bookmarkStart w:id="49" w:name="_Toc67943034"/>
      <w:r>
        <w:t>ABBREVIATIONS</w:t>
      </w:r>
      <w:bookmarkEnd w:id="49"/>
    </w:p>
    <w:p w14:paraId="537E9A63" w14:textId="77777777" w:rsidR="00BD36B2" w:rsidRPr="00E26AA2" w:rsidRDefault="00BD36B2" w:rsidP="00BD36B2">
      <w:pPr>
        <w:pStyle w:val="Brdtext"/>
      </w:pPr>
      <w:r w:rsidRPr="00E26AA2">
        <w:t xml:space="preserve">Abbreviations will often save time in speech. Many abbreviations are so commonly used in normal speech </w:t>
      </w:r>
      <w:r>
        <w:t>they</w:t>
      </w:r>
      <w:r w:rsidRPr="00E26AA2">
        <w:t xml:space="preserve"> are more familiar than the original</w:t>
      </w:r>
      <w:r>
        <w:t>,</w:t>
      </w:r>
      <w:r w:rsidRPr="00E26AA2">
        <w:t xml:space="preserve"> unabbreviated form</w:t>
      </w:r>
      <w:r>
        <w:t xml:space="preserve"> (i.e. radar)</w:t>
      </w:r>
      <w:r w:rsidRPr="00E26AA2">
        <w:t xml:space="preserve">. </w:t>
      </w:r>
      <w:r>
        <w:t>Abbreviations</w:t>
      </w:r>
      <w:r w:rsidRPr="00E26AA2">
        <w:t xml:space="preserve"> in radio transmissions </w:t>
      </w:r>
      <w:r>
        <w:t>may be used</w:t>
      </w:r>
      <w:r w:rsidRPr="00E26AA2">
        <w:t xml:space="preserve"> provided that:</w:t>
      </w:r>
    </w:p>
    <w:p w14:paraId="3AF5B5E3" w14:textId="77777777" w:rsidR="00BD36B2" w:rsidRPr="001E5B39" w:rsidRDefault="00BD36B2" w:rsidP="00FF2C5B">
      <w:pPr>
        <w:pStyle w:val="Bullet1"/>
        <w:ind w:left="850"/>
      </w:pPr>
      <w:r w:rsidRPr="00FF2C5B">
        <w:t>they are quicker and easier to use than the full word (e.g. ETA/ETD in place of Estimated Time of Arrival/</w:t>
      </w:r>
      <w:r w:rsidRPr="001E5B39">
        <w:t>Estimated Time of Departure)</w:t>
      </w:r>
      <w:r w:rsidR="0017091A">
        <w:t>;</w:t>
      </w:r>
    </w:p>
    <w:p w14:paraId="7F4F8AD8" w14:textId="604E2159" w:rsidR="00BD36B2" w:rsidRPr="001E5B39" w:rsidRDefault="00BD36B2" w:rsidP="001E5B39">
      <w:pPr>
        <w:pStyle w:val="Bullet1"/>
        <w:ind w:left="850"/>
      </w:pPr>
      <w:r w:rsidRPr="001E5B39">
        <w:t>they are sufficiently well known to avoid any confusion and subsequent confirmatory transmissions</w:t>
      </w:r>
      <w:r w:rsidR="0017091A">
        <w:t>; and</w:t>
      </w:r>
    </w:p>
    <w:p w14:paraId="298E8851" w14:textId="77777777" w:rsidR="00BD36B2" w:rsidRPr="001E5B39" w:rsidRDefault="00BD36B2" w:rsidP="001E5B39">
      <w:pPr>
        <w:pStyle w:val="Bullet1"/>
        <w:ind w:left="850"/>
      </w:pPr>
      <w:r w:rsidRPr="001E5B39">
        <w:t>if there is any confusion, the full term is readily substituted.</w:t>
      </w:r>
    </w:p>
    <w:p w14:paraId="5C104B0A" w14:textId="77777777" w:rsidR="00BB6FBC" w:rsidRDefault="00BB6FBC" w:rsidP="009212D7">
      <w:pPr>
        <w:pStyle w:val="Rubrik2"/>
      </w:pPr>
      <w:bookmarkStart w:id="50" w:name="_Toc63751136"/>
      <w:bookmarkStart w:id="51" w:name="_Toc63751137"/>
      <w:bookmarkStart w:id="52" w:name="_Toc63751138"/>
      <w:bookmarkStart w:id="53" w:name="_Toc67943035"/>
      <w:bookmarkEnd w:id="50"/>
      <w:bookmarkEnd w:id="51"/>
      <w:bookmarkEnd w:id="52"/>
      <w:r>
        <w:t>DELIVERING A MESSAGE</w:t>
      </w:r>
      <w:bookmarkEnd w:id="53"/>
    </w:p>
    <w:p w14:paraId="781BA0A3" w14:textId="77777777" w:rsidR="00BB6FBC" w:rsidRPr="00BB6FBC" w:rsidRDefault="00BB6FBC" w:rsidP="00BB6FBC">
      <w:pPr>
        <w:pStyle w:val="Heading1separatationline"/>
      </w:pPr>
    </w:p>
    <w:p w14:paraId="56EE7D88" w14:textId="77777777" w:rsidR="00BB6FBC" w:rsidRDefault="00BB6FBC" w:rsidP="00BB6FBC">
      <w:pPr>
        <w:pStyle w:val="Brdtext"/>
      </w:pPr>
      <w:r>
        <w:t>VTS communications should be professional, clear, concise</w:t>
      </w:r>
      <w:r w:rsidR="00BD36B2">
        <w:t>, consistent,</w:t>
      </w:r>
      <w:r>
        <w:t xml:space="preserve"> and accurate. </w:t>
      </w:r>
    </w:p>
    <w:p w14:paraId="1652AF0A" w14:textId="77777777" w:rsidR="00BB6FBC" w:rsidRDefault="00BB6FBC" w:rsidP="00BB6FBC">
      <w:pPr>
        <w:pStyle w:val="Brdtext"/>
      </w:pPr>
      <w:r>
        <w:t>Speech and vocal patterns should be adjusted in order to increase the likelihood of mutual understanding regardless of experience or native language.</w:t>
      </w:r>
    </w:p>
    <w:p w14:paraId="7D11C3EF" w14:textId="77777777" w:rsidR="00BB6FBC" w:rsidRDefault="00BB6FBC" w:rsidP="009212D7">
      <w:pPr>
        <w:pStyle w:val="Rubrik3"/>
      </w:pPr>
      <w:bookmarkStart w:id="54" w:name="_Toc67943036"/>
      <w:r>
        <w:t>PREPARATION WHEN USING VHF</w:t>
      </w:r>
      <w:bookmarkEnd w:id="54"/>
    </w:p>
    <w:p w14:paraId="2D969598" w14:textId="77777777" w:rsidR="00BD36B2" w:rsidRDefault="00BB6FBC" w:rsidP="00BB6FBC">
      <w:pPr>
        <w:pStyle w:val="Brdtext"/>
      </w:pPr>
      <w:r>
        <w:t xml:space="preserve">The proper use of VHF equipment is essential if transmissions are to be successful. </w:t>
      </w:r>
      <w:r w:rsidR="00C071AC">
        <w:t>In particular:</w:t>
      </w:r>
    </w:p>
    <w:p w14:paraId="04F5C61C" w14:textId="77777777" w:rsidR="00BD36B2" w:rsidRDefault="00BB6FBC" w:rsidP="00E2415D">
      <w:pPr>
        <w:pStyle w:val="Brdtext"/>
        <w:numPr>
          <w:ilvl w:val="0"/>
          <w:numId w:val="54"/>
        </w:numPr>
      </w:pPr>
      <w:r>
        <w:t xml:space="preserve">VTS personnel should consider the volume and positioning of the microphone. </w:t>
      </w:r>
    </w:p>
    <w:p w14:paraId="63BDC423" w14:textId="77777777" w:rsidR="00C071AC" w:rsidRDefault="00BB6FBC" w:rsidP="00E2415D">
      <w:pPr>
        <w:pStyle w:val="Brdtext"/>
        <w:numPr>
          <w:ilvl w:val="0"/>
          <w:numId w:val="54"/>
        </w:numPr>
      </w:pPr>
      <w:r>
        <w:t xml:space="preserve">It is important to listen on the channel before transmitting to ensure there will be no interferences from another station. </w:t>
      </w:r>
    </w:p>
    <w:p w14:paraId="021A53C0" w14:textId="77777777" w:rsidR="00BB6FBC" w:rsidRDefault="00C071AC" w:rsidP="00E2415D">
      <w:pPr>
        <w:pStyle w:val="Brdtext"/>
        <w:numPr>
          <w:ilvl w:val="0"/>
          <w:numId w:val="54"/>
        </w:numPr>
      </w:pPr>
      <w:r>
        <w:t xml:space="preserve">A brief pause is normally required before starting to speak </w:t>
      </w:r>
      <w:r w:rsidR="00BB6FBC">
        <w:t xml:space="preserve">there may be a delay in transmission after pressing the press to transmit (PTT) button. </w:t>
      </w:r>
    </w:p>
    <w:p w14:paraId="470BA8D8" w14:textId="77777777" w:rsidR="00BB6FBC" w:rsidRDefault="00BB6FBC" w:rsidP="009212D7">
      <w:pPr>
        <w:pStyle w:val="Rubrik3"/>
      </w:pPr>
      <w:bookmarkStart w:id="55" w:name="_Toc67943037"/>
      <w:r>
        <w:t>TONE AND VOLUME</w:t>
      </w:r>
      <w:bookmarkEnd w:id="55"/>
    </w:p>
    <w:p w14:paraId="255933E0" w14:textId="77777777" w:rsidR="00BB6FBC" w:rsidRDefault="00BB6FBC" w:rsidP="00BB6FBC">
      <w:pPr>
        <w:pStyle w:val="Brdtext"/>
      </w:pPr>
      <w:r>
        <w:t>The tone of the voice is crucial for mutual understanding. A message should be supported by the tone of voice used. Research has indicated that how words are expressed is just as important as what words are used.</w:t>
      </w:r>
    </w:p>
    <w:p w14:paraId="6A27D4D7" w14:textId="77777777" w:rsidR="00BB6FBC" w:rsidRDefault="00BB6FBC" w:rsidP="00BB6FBC">
      <w:pPr>
        <w:pStyle w:val="Brdtext"/>
      </w:pPr>
      <w:r>
        <w:t>Transmissions should be sent with a</w:t>
      </w:r>
      <w:r w:rsidR="00396588">
        <w:t xml:space="preserve"> polite</w:t>
      </w:r>
      <w:r>
        <w:t xml:space="preserve"> tone of calm confidence, and professionalism. VTS personnel must always remain professional even if they receive over</w:t>
      </w:r>
      <w:r w:rsidR="00396588">
        <w:t>ly</w:t>
      </w:r>
      <w:r>
        <w:t xml:space="preserve"> familiar or aggressive transmissions.</w:t>
      </w:r>
    </w:p>
    <w:p w14:paraId="151D2C5A" w14:textId="77777777" w:rsidR="00BB6FBC" w:rsidRDefault="00BB6FBC" w:rsidP="00BB6FBC">
      <w:pPr>
        <w:pStyle w:val="Brdtext"/>
      </w:pPr>
      <w:r>
        <w:t xml:space="preserve">The volume of the voice is important. The volume of a transmission should be at a level used for normal conversation. Shouting is unprofessional and causes distortion, whilst speaking too quietly could result in the message not being heard. </w:t>
      </w:r>
    </w:p>
    <w:p w14:paraId="1B3B2FEC" w14:textId="77777777" w:rsidR="00BB6FBC" w:rsidRDefault="00BB6FBC" w:rsidP="009212D7">
      <w:pPr>
        <w:pStyle w:val="Rubrik3"/>
      </w:pPr>
      <w:bookmarkStart w:id="56" w:name="_Toc67943038"/>
      <w:r>
        <w:t>EMPHASIS ON KEYWORDS</w:t>
      </w:r>
      <w:bookmarkEnd w:id="56"/>
    </w:p>
    <w:p w14:paraId="48AA1F31" w14:textId="77777777" w:rsidR="00BF43AA" w:rsidRPr="00FF2C5B" w:rsidRDefault="00BB6FBC" w:rsidP="00FF2C5B">
      <w:pPr>
        <w:pStyle w:val="Brdtext"/>
      </w:pPr>
      <w:r w:rsidRPr="00FF2C5B">
        <w:t>The keyword is the most important part of the message. This should be spoken slightly louder</w:t>
      </w:r>
      <w:r w:rsidR="00396588" w:rsidRPr="00FF2C5B">
        <w:t xml:space="preserve"> and </w:t>
      </w:r>
      <w:r w:rsidRPr="00FF2C5B">
        <w:t xml:space="preserve">longer than its neighbouring words </w:t>
      </w:r>
      <w:r w:rsidR="00396588" w:rsidRPr="00FF2C5B">
        <w:t xml:space="preserve">to provide emphasis </w:t>
      </w:r>
      <w:r w:rsidRPr="00FF2C5B">
        <w:t>(e.g. WARNING SHALLOW water AHEAD of you).</w:t>
      </w:r>
    </w:p>
    <w:p w14:paraId="417B65F4" w14:textId="77777777" w:rsidR="00BB6FBC" w:rsidRDefault="00BB6FBC" w:rsidP="009212D7">
      <w:pPr>
        <w:pStyle w:val="Rubrik3"/>
      </w:pPr>
      <w:bookmarkStart w:id="57" w:name="_Toc67943039"/>
      <w:r>
        <w:t>SPEECH RATE</w:t>
      </w:r>
      <w:bookmarkEnd w:id="57"/>
    </w:p>
    <w:p w14:paraId="36032299" w14:textId="77777777" w:rsidR="00BB6FBC" w:rsidRDefault="00BB6FBC" w:rsidP="00BB6FBC">
      <w:pPr>
        <w:pStyle w:val="Brdtext"/>
      </w:pPr>
      <w:r>
        <w:t xml:space="preserve">Speech rate is the speed at which a speaker conveys the message. </w:t>
      </w:r>
      <w:r w:rsidR="00F9083F">
        <w:t>Key points for speech rate are</w:t>
      </w:r>
      <w:r>
        <w:t>:</w:t>
      </w:r>
    </w:p>
    <w:p w14:paraId="31532312" w14:textId="431AEF42" w:rsidR="00BB6FBC" w:rsidRDefault="0007288F" w:rsidP="00FF2C5B">
      <w:pPr>
        <w:pStyle w:val="Bullet1"/>
        <w:ind w:left="850"/>
      </w:pPr>
      <w:r>
        <w:t>M</w:t>
      </w:r>
      <w:r w:rsidR="00BB6FBC">
        <w:t xml:space="preserve">odulating speech at a slower rate of around 120 </w:t>
      </w:r>
      <w:r w:rsidR="00F9083F">
        <w:t>words per minute (</w:t>
      </w:r>
      <w:r w:rsidR="00BB6FBC">
        <w:t>WPM</w:t>
      </w:r>
      <w:r w:rsidR="00F9083F">
        <w:t>)</w:t>
      </w:r>
      <w:r w:rsidR="00BB6FBC">
        <w:t xml:space="preserve"> is highly recommended for clear and effective communication</w:t>
      </w:r>
      <w:r>
        <w:t>.</w:t>
      </w:r>
    </w:p>
    <w:p w14:paraId="5D753B0F" w14:textId="7B598C04" w:rsidR="00BB6FBC" w:rsidRDefault="0007288F" w:rsidP="00FF2C5B">
      <w:pPr>
        <w:pStyle w:val="Bullet1"/>
        <w:ind w:left="850"/>
      </w:pPr>
      <w:r>
        <w:lastRenderedPageBreak/>
        <w:t>I</w:t>
      </w:r>
      <w:r w:rsidR="00BB6FBC">
        <w:t>n emergency situations and in developing unsafe situations, a slower rate of 100 WPM should be applied so important information can be clearly and accurately delivered under high‐pressure and cognitively challenging conditions.</w:t>
      </w:r>
    </w:p>
    <w:p w14:paraId="7567A043" w14:textId="355D7BE0" w:rsidR="00BB6FBC" w:rsidRDefault="00BB6FBC" w:rsidP="00BB6FBC">
      <w:pPr>
        <w:pStyle w:val="Brdtext"/>
      </w:pPr>
      <w:r>
        <w:t>In an international environment where people from different linguistic backgrounds speak with their own accents, intonation and pronunciation</w:t>
      </w:r>
      <w:r w:rsidR="0007288F">
        <w:t>,</w:t>
      </w:r>
      <w:r>
        <w:t xml:space="preserve"> it</w:t>
      </w:r>
      <w:r w:rsidR="00F9083F">
        <w:t xml:space="preserve"> i</w:t>
      </w:r>
      <w:r>
        <w:t xml:space="preserve">s crucial to maintain an appropriate </w:t>
      </w:r>
      <w:r w:rsidR="00F9083F">
        <w:t xml:space="preserve">rate </w:t>
      </w:r>
      <w:r>
        <w:t>of speech</w:t>
      </w:r>
      <w:r w:rsidR="00F9083F">
        <w:t xml:space="preserve">. </w:t>
      </w:r>
      <w:r w:rsidR="00F9083F" w:rsidRPr="00F9083F">
        <w:t>This increases the likelihood of comprehension and reduces anxiety</w:t>
      </w:r>
      <w:r>
        <w:t>.</w:t>
      </w:r>
    </w:p>
    <w:p w14:paraId="237C272C" w14:textId="77777777" w:rsidR="00BB6FBC" w:rsidRDefault="00BB6FBC" w:rsidP="009212D7">
      <w:pPr>
        <w:pStyle w:val="Rubrik3"/>
      </w:pPr>
      <w:bookmarkStart w:id="58" w:name="_Toc67943040"/>
      <w:r>
        <w:t>WORD GROUPING AND PAUSING</w:t>
      </w:r>
      <w:bookmarkEnd w:id="58"/>
    </w:p>
    <w:p w14:paraId="6CF78E23" w14:textId="5E66151E" w:rsidR="00F9083F" w:rsidRPr="00E26AA2" w:rsidRDefault="00F9083F" w:rsidP="00F9083F">
      <w:pPr>
        <w:pStyle w:val="Brdtext"/>
      </w:pPr>
      <w:r w:rsidRPr="00E26AA2">
        <w:t>It is generally recogni</w:t>
      </w:r>
      <w:r w:rsidR="0007288F">
        <w:t>z</w:t>
      </w:r>
      <w:r w:rsidRPr="00E26AA2">
        <w:t xml:space="preserve">ed that the use of four words in a short phrase is best understood by listeners. Therefore, </w:t>
      </w:r>
      <w:r w:rsidR="00646307">
        <w:t xml:space="preserve">understanding </w:t>
      </w:r>
      <w:r w:rsidRPr="00E26AA2">
        <w:t>can be enhanced considerably by dividing sentences into smaller groups</w:t>
      </w:r>
      <w:r>
        <w:t>,</w:t>
      </w:r>
      <w:r w:rsidRPr="00E26AA2">
        <w:t xml:space="preserve"> o</w:t>
      </w:r>
      <w:r>
        <w:t xml:space="preserve">r </w:t>
      </w:r>
      <w:r w:rsidRPr="00E26AA2">
        <w:t>phrases</w:t>
      </w:r>
      <w:r>
        <w:t>,</w:t>
      </w:r>
      <w:r w:rsidRPr="00E26AA2">
        <w:t xml:space="preserve"> and by pausing briefly between word groups. VTS personnel can also moderate their speech rates by pausing between each word group.</w:t>
      </w:r>
    </w:p>
    <w:p w14:paraId="7014B5AB" w14:textId="77777777" w:rsidR="00F9083F" w:rsidRPr="00E26AA2" w:rsidRDefault="00F9083F" w:rsidP="00F9083F">
      <w:pPr>
        <w:pStyle w:val="Brdtext"/>
      </w:pPr>
      <w:r w:rsidRPr="00E26AA2">
        <w:t>The effect of word grouping and pausing is important for the following reasons:</w:t>
      </w:r>
    </w:p>
    <w:p w14:paraId="658A631F" w14:textId="77777777" w:rsidR="00F9083F" w:rsidRPr="00FF2C5B" w:rsidRDefault="00F9083F" w:rsidP="00FF2C5B">
      <w:pPr>
        <w:pStyle w:val="Bullet1"/>
        <w:ind w:left="850"/>
      </w:pPr>
      <w:r w:rsidRPr="00FF2C5B">
        <w:t xml:space="preserve">It gives listeners the time to process each pack of information that is delivered. </w:t>
      </w:r>
    </w:p>
    <w:p w14:paraId="09097BCD" w14:textId="77777777" w:rsidR="00F9083F" w:rsidRPr="001E5B39" w:rsidRDefault="00F9083F" w:rsidP="00FF2C5B">
      <w:pPr>
        <w:pStyle w:val="Bullet1"/>
        <w:ind w:left="850"/>
      </w:pPr>
      <w:r w:rsidRPr="001E5B39">
        <w:t>It enables speakers to prepare subsequent information for delivery.</w:t>
      </w:r>
    </w:p>
    <w:p w14:paraId="4BDF0B4A" w14:textId="77777777" w:rsidR="003D0D9E" w:rsidRDefault="00F9083F" w:rsidP="00FF2C5B">
      <w:pPr>
        <w:pStyle w:val="Bullet1"/>
        <w:ind w:left="850"/>
      </w:pPr>
      <w:r w:rsidRPr="001E5B39">
        <w:t xml:space="preserve">It decreases the use of unnecessary fillers like </w:t>
      </w:r>
      <w:r w:rsidRPr="00FF2C5B">
        <w:t>‘um, hm, uh, …’, which hinders mutual intelligibility.</w:t>
      </w:r>
    </w:p>
    <w:tbl>
      <w:tblPr>
        <w:tblStyle w:val="TableGrid9"/>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BB6FBC" w14:paraId="07921FF9" w14:textId="77777777" w:rsidTr="0042325E">
        <w:trPr>
          <w:tblHeader/>
          <w:jc w:val="center"/>
        </w:trPr>
        <w:tc>
          <w:tcPr>
            <w:tcW w:w="2541" w:type="dxa"/>
            <w:tcBorders>
              <w:bottom w:val="single" w:sz="4" w:space="0" w:color="auto"/>
            </w:tcBorders>
            <w:shd w:val="clear" w:color="auto" w:fill="FADBD1" w:themeFill="background2" w:themeFillTint="33"/>
          </w:tcPr>
          <w:p w14:paraId="46C0E8FA" w14:textId="77777777" w:rsidR="00BB6FBC" w:rsidRPr="00BB6FBC" w:rsidRDefault="00BB6FBC" w:rsidP="00BB6FBC">
            <w:pPr>
              <w:pStyle w:val="Tableheading"/>
            </w:pPr>
            <w:r w:rsidRPr="00BB6FBC">
              <w:t>VTS</w:t>
            </w:r>
          </w:p>
        </w:tc>
        <w:tc>
          <w:tcPr>
            <w:tcW w:w="6701" w:type="dxa"/>
            <w:tcBorders>
              <w:bottom w:val="single" w:sz="4" w:space="0" w:color="auto"/>
            </w:tcBorders>
            <w:shd w:val="clear" w:color="auto" w:fill="FADBD1" w:themeFill="background2" w:themeFillTint="33"/>
          </w:tcPr>
          <w:p w14:paraId="71B6A984" w14:textId="77777777" w:rsidR="00BB6FBC" w:rsidRPr="00BB6FBC" w:rsidRDefault="00BB6FBC" w:rsidP="0047071B">
            <w:pPr>
              <w:pStyle w:val="Tabletext"/>
            </w:pPr>
            <w:r w:rsidRPr="00BB6FBC">
              <w:t>INFORMATION</w:t>
            </w:r>
            <w:r w:rsidR="0047071B">
              <w:t>.</w:t>
            </w:r>
            <w:r w:rsidRPr="00BB6FBC">
              <w:t xml:space="preserve"> </w:t>
            </w:r>
            <w:r w:rsidRPr="00BB6FBC">
              <w:rPr>
                <w:i/>
              </w:rPr>
              <w:t>(pause)</w:t>
            </w:r>
            <w:r w:rsidRPr="00BB6FBC">
              <w:t xml:space="preserve"> Container </w:t>
            </w:r>
            <w:r w:rsidR="003728D9">
              <w:t>ship</w:t>
            </w:r>
            <w:r w:rsidRPr="00BB6FBC">
              <w:t xml:space="preserve"> </w:t>
            </w:r>
            <w:r w:rsidR="0047071B">
              <w:t xml:space="preserve">Stardust </w:t>
            </w:r>
            <w:r w:rsidRPr="00BB6FBC">
              <w:rPr>
                <w:i/>
              </w:rPr>
              <w:t>(pause)</w:t>
            </w:r>
            <w:r w:rsidRPr="00BB6FBC">
              <w:t xml:space="preserve"> not under command in position </w:t>
            </w:r>
            <w:r w:rsidRPr="00BB6FBC">
              <w:rPr>
                <w:i/>
              </w:rPr>
              <w:t>(pause)</w:t>
            </w:r>
            <w:r w:rsidRPr="00BB6FBC">
              <w:t xml:space="preserve"> 2.1 nautical miles </w:t>
            </w:r>
            <w:r w:rsidRPr="00BB6FBC">
              <w:rPr>
                <w:i/>
              </w:rPr>
              <w:t>(pause)</w:t>
            </w:r>
            <w:r w:rsidRPr="00BB6FBC">
              <w:t xml:space="preserve"> southeast from </w:t>
            </w:r>
            <w:r w:rsidR="0047071B">
              <w:t xml:space="preserve">Morrison </w:t>
            </w:r>
            <w:r w:rsidRPr="00BB6FBC">
              <w:t xml:space="preserve">lighthouse </w:t>
            </w:r>
            <w:r w:rsidRPr="00BB6FBC">
              <w:rPr>
                <w:i/>
              </w:rPr>
              <w:t>(pause)</w:t>
            </w:r>
            <w:r w:rsidRPr="00BB6FBC">
              <w:t>…</w:t>
            </w:r>
          </w:p>
        </w:tc>
      </w:tr>
      <w:tr w:rsidR="00BB6FBC" w:rsidRPr="00BB6FBC" w14:paraId="7116A395" w14:textId="77777777" w:rsidTr="0042325E">
        <w:tblPrEx>
          <w:jc w:val="left"/>
          <w:shd w:val="clear" w:color="auto" w:fill="auto"/>
        </w:tblPrEx>
        <w:tc>
          <w:tcPr>
            <w:tcW w:w="2541" w:type="dxa"/>
            <w:tcBorders>
              <w:top w:val="single" w:sz="4" w:space="0" w:color="auto"/>
              <w:left w:val="nil"/>
              <w:bottom w:val="nil"/>
              <w:right w:val="single" w:sz="4" w:space="0" w:color="auto"/>
            </w:tcBorders>
          </w:tcPr>
          <w:p w14:paraId="0BE1400B" w14:textId="77777777" w:rsidR="00BB6FBC" w:rsidRPr="00BB6FBC" w:rsidRDefault="00BB6FBC" w:rsidP="00BB6FBC">
            <w:pPr>
              <w:spacing w:before="60" w:after="60"/>
              <w:ind w:left="113" w:right="113"/>
              <w:rPr>
                <w:b/>
                <w:color w:val="026699"/>
                <w:sz w:val="20"/>
                <w:lang w:val="en-US"/>
              </w:rPr>
            </w:pPr>
          </w:p>
        </w:tc>
        <w:tc>
          <w:tcPr>
            <w:tcW w:w="6701" w:type="dxa"/>
            <w:tcBorders>
              <w:left w:val="single" w:sz="4" w:space="0" w:color="auto"/>
            </w:tcBorders>
          </w:tcPr>
          <w:p w14:paraId="5B629C65" w14:textId="7C86A226" w:rsidR="00BB6FBC" w:rsidRPr="00BB6FBC" w:rsidRDefault="00BB6FBC" w:rsidP="00AF4658">
            <w:pPr>
              <w:pStyle w:val="Tabletext"/>
              <w:rPr>
                <w:i/>
              </w:rPr>
            </w:pPr>
            <w:r w:rsidRPr="00BB6FBC">
              <w:rPr>
                <w:i/>
                <w:lang w:val="en-US"/>
              </w:rPr>
              <w:t>1 word+(pause)+3</w:t>
            </w:r>
            <w:r w:rsidRPr="00BB6FBC">
              <w:rPr>
                <w:i/>
              </w:rPr>
              <w:t>words+(pause)+</w:t>
            </w:r>
            <w:r w:rsidR="00AF4658">
              <w:rPr>
                <w:i/>
              </w:rPr>
              <w:t>5</w:t>
            </w:r>
            <w:r w:rsidRPr="00BB6FBC">
              <w:rPr>
                <w:i/>
              </w:rPr>
              <w:t xml:space="preserve"> words+(pause)+5 words+(pause)</w:t>
            </w:r>
            <w:r w:rsidR="00F125A4" w:rsidRPr="00BB6FBC" w:rsidDel="00F125A4">
              <w:rPr>
                <w:i/>
              </w:rPr>
              <w:t xml:space="preserve"> </w:t>
            </w:r>
            <w:r w:rsidRPr="00BB6FBC">
              <w:rPr>
                <w:i/>
              </w:rPr>
              <w:t>+4 words+(pause)</w:t>
            </w:r>
          </w:p>
        </w:tc>
      </w:tr>
    </w:tbl>
    <w:p w14:paraId="0C8E839E" w14:textId="77777777" w:rsidR="00BB6FBC" w:rsidRDefault="00BB6FBC" w:rsidP="009212D7">
      <w:pPr>
        <w:pStyle w:val="Rubrik3"/>
      </w:pPr>
      <w:bookmarkStart w:id="59" w:name="_Toc67943041"/>
      <w:r>
        <w:t>QUESTIONING TECHNIQUES</w:t>
      </w:r>
      <w:bookmarkEnd w:id="59"/>
    </w:p>
    <w:p w14:paraId="525BFADF" w14:textId="77777777" w:rsidR="00BB6FBC" w:rsidRDefault="00BB6FBC" w:rsidP="00BB6FBC">
      <w:pPr>
        <w:pStyle w:val="Brdtext"/>
      </w:pPr>
      <w:r>
        <w:t xml:space="preserve">Information flow within a VTS is paramount.  </w:t>
      </w:r>
      <w:r w:rsidR="004B3877" w:rsidRPr="00007D1B">
        <w:t xml:space="preserve">A </w:t>
      </w:r>
      <w:r w:rsidRPr="00007D1B">
        <w:t>V</w:t>
      </w:r>
      <w:r>
        <w:t>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2DB418E0" w14:textId="77777777" w:rsidR="00BB6FBC" w:rsidRDefault="00BB6FBC" w:rsidP="00BB6FBC">
      <w:pPr>
        <w:pStyle w:val="Brdtext"/>
      </w:pPr>
      <w:r>
        <w:t>To ensure effective questioning the following techniques should be used:</w:t>
      </w:r>
    </w:p>
    <w:p w14:paraId="712B175F" w14:textId="77777777" w:rsidR="00BB6FBC" w:rsidRDefault="00BB6FBC" w:rsidP="00FF2C5B">
      <w:pPr>
        <w:pStyle w:val="Bullet1"/>
        <w:ind w:left="850"/>
      </w:pPr>
      <w:r>
        <w:t>Closed Questions</w:t>
      </w:r>
    </w:p>
    <w:p w14:paraId="1D2C9B17" w14:textId="77777777" w:rsidR="00BB6FBC" w:rsidRDefault="00BB6FBC" w:rsidP="00FF2C5B">
      <w:pPr>
        <w:pStyle w:val="Bullet1"/>
        <w:ind w:left="850"/>
      </w:pPr>
      <w:r>
        <w:t>Open Questions</w:t>
      </w:r>
    </w:p>
    <w:p w14:paraId="53467355" w14:textId="0D450A73" w:rsidR="00BB6FBC" w:rsidRDefault="00BB6FBC" w:rsidP="00FF2C5B">
      <w:pPr>
        <w:pStyle w:val="Bullet1"/>
        <w:ind w:left="850"/>
      </w:pPr>
      <w:r>
        <w:t>Funnel Questions</w:t>
      </w:r>
    </w:p>
    <w:p w14:paraId="50C363A3" w14:textId="77777777" w:rsidR="00BB6FBC" w:rsidRDefault="00D16239" w:rsidP="009212D7">
      <w:pPr>
        <w:pStyle w:val="Rubrik4"/>
      </w:pPr>
      <w:r>
        <w:t>Closed questions</w:t>
      </w:r>
    </w:p>
    <w:p w14:paraId="72D2434C" w14:textId="77777777" w:rsidR="00BB6FBC" w:rsidRDefault="00BB6FBC" w:rsidP="00BB6FBC">
      <w:pPr>
        <w:pStyle w:val="Brdtext"/>
      </w:pPr>
      <w:r>
        <w:t>A closed question usually receives a one-word answer, or a short factual statement.</w:t>
      </w:r>
    </w:p>
    <w:tbl>
      <w:tblPr>
        <w:tblStyle w:val="TableGrid10"/>
        <w:tblW w:w="0" w:type="auto"/>
        <w:jc w:val="center"/>
        <w:tblLook w:val="04A0" w:firstRow="1" w:lastRow="0" w:firstColumn="1" w:lastColumn="0" w:noHBand="0" w:noVBand="1"/>
      </w:tblPr>
      <w:tblGrid>
        <w:gridCol w:w="2541"/>
        <w:gridCol w:w="6701"/>
      </w:tblGrid>
      <w:tr w:rsidR="00123A68" w:rsidRPr="00123A68" w14:paraId="092B5012" w14:textId="77777777" w:rsidTr="0042325E">
        <w:trPr>
          <w:tblHeader/>
          <w:jc w:val="center"/>
        </w:trPr>
        <w:tc>
          <w:tcPr>
            <w:tcW w:w="2541" w:type="dxa"/>
            <w:shd w:val="clear" w:color="auto" w:fill="FADBD1" w:themeFill="background2" w:themeFillTint="33"/>
          </w:tcPr>
          <w:p w14:paraId="076CA7B5"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6E6A9036" w14:textId="77777777" w:rsidR="00123A68" w:rsidRPr="00123A68" w:rsidRDefault="00123A68" w:rsidP="00123A68">
            <w:pPr>
              <w:pStyle w:val="Tabletext"/>
            </w:pPr>
            <w:r w:rsidRPr="00123A68">
              <w:t>QUESTION.  Do you have any defects?</w:t>
            </w:r>
          </w:p>
        </w:tc>
      </w:tr>
    </w:tbl>
    <w:p w14:paraId="5DAB7E1B" w14:textId="77777777" w:rsidR="00123A68" w:rsidRPr="00123A68" w:rsidRDefault="00123A68" w:rsidP="00123A68">
      <w:pPr>
        <w:spacing w:after="120"/>
        <w:rPr>
          <w:rFonts w:eastAsiaTheme="minorEastAsia"/>
          <w:sz w:val="22"/>
        </w:rPr>
      </w:pPr>
    </w:p>
    <w:tbl>
      <w:tblPr>
        <w:tblStyle w:val="TableGrid10"/>
        <w:tblW w:w="0" w:type="auto"/>
        <w:jc w:val="center"/>
        <w:tblLook w:val="04A0" w:firstRow="1" w:lastRow="0" w:firstColumn="1" w:lastColumn="0" w:noHBand="0" w:noVBand="1"/>
      </w:tblPr>
      <w:tblGrid>
        <w:gridCol w:w="2541"/>
        <w:gridCol w:w="6701"/>
      </w:tblGrid>
      <w:tr w:rsidR="00123A68" w:rsidRPr="00123A68" w14:paraId="78377F93" w14:textId="77777777" w:rsidTr="0042325E">
        <w:trPr>
          <w:tblHeader/>
          <w:jc w:val="center"/>
        </w:trPr>
        <w:tc>
          <w:tcPr>
            <w:tcW w:w="2541" w:type="dxa"/>
            <w:shd w:val="clear" w:color="auto" w:fill="FADBD1" w:themeFill="background2" w:themeFillTint="33"/>
          </w:tcPr>
          <w:p w14:paraId="1711BB29"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1E45D635" w14:textId="77777777" w:rsidR="00123A68" w:rsidRPr="00123A68" w:rsidRDefault="00123A68" w:rsidP="00123A68">
            <w:pPr>
              <w:pStyle w:val="Tabletext"/>
            </w:pPr>
            <w:r w:rsidRPr="00123A68">
              <w:t>QUESTION.  Are you able to see the entrance beacon?</w:t>
            </w:r>
          </w:p>
        </w:tc>
      </w:tr>
    </w:tbl>
    <w:p w14:paraId="04261FD2" w14:textId="77777777" w:rsidR="00123A68" w:rsidRPr="00123A68" w:rsidRDefault="00D16239" w:rsidP="009212D7">
      <w:pPr>
        <w:pStyle w:val="Rubrik4"/>
      </w:pPr>
      <w:bookmarkStart w:id="60" w:name="_Toc63248779"/>
      <w:r w:rsidRPr="00123A68">
        <w:t>Open questions</w:t>
      </w:r>
      <w:bookmarkEnd w:id="60"/>
    </w:p>
    <w:p w14:paraId="459F60AE" w14:textId="77777777" w:rsidR="00123A68" w:rsidRPr="00123A68" w:rsidRDefault="00123A68" w:rsidP="00123A68">
      <w:pPr>
        <w:pStyle w:val="Brdtext"/>
      </w:pPr>
      <w:r w:rsidRPr="00123A68">
        <w:t>Generally open questions deliberately seek longer answers and are the opposite of closed questions.  Open questions usually contain terms to elicit further information.</w:t>
      </w:r>
    </w:p>
    <w:tbl>
      <w:tblPr>
        <w:tblStyle w:val="TableGrid10"/>
        <w:tblW w:w="0" w:type="auto"/>
        <w:jc w:val="center"/>
        <w:tblLook w:val="04A0" w:firstRow="1" w:lastRow="0" w:firstColumn="1" w:lastColumn="0" w:noHBand="0" w:noVBand="1"/>
      </w:tblPr>
      <w:tblGrid>
        <w:gridCol w:w="2541"/>
        <w:gridCol w:w="6701"/>
      </w:tblGrid>
      <w:tr w:rsidR="00123A68" w:rsidRPr="00123A68" w14:paraId="50549F4F" w14:textId="77777777" w:rsidTr="0042325E">
        <w:trPr>
          <w:tblHeader/>
          <w:jc w:val="center"/>
        </w:trPr>
        <w:tc>
          <w:tcPr>
            <w:tcW w:w="2541" w:type="dxa"/>
            <w:shd w:val="clear" w:color="auto" w:fill="FADBD1" w:themeFill="background2" w:themeFillTint="33"/>
          </w:tcPr>
          <w:p w14:paraId="0E4CBF31"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314F7552" w14:textId="77777777" w:rsidR="00123A68" w:rsidRPr="00123A68" w:rsidRDefault="00123A68" w:rsidP="00123A68">
            <w:pPr>
              <w:pStyle w:val="Tabletext"/>
            </w:pPr>
            <w:r w:rsidRPr="00123A68">
              <w:t>QUESTION.  What is the nature of your problem?</w:t>
            </w:r>
          </w:p>
        </w:tc>
      </w:tr>
    </w:tbl>
    <w:p w14:paraId="59706F57" w14:textId="77777777" w:rsidR="00123A68" w:rsidRPr="00123A68" w:rsidRDefault="00123A68" w:rsidP="00123A68">
      <w:pPr>
        <w:spacing w:after="120"/>
        <w:rPr>
          <w:rFonts w:eastAsiaTheme="minorEastAsia"/>
          <w:sz w:val="22"/>
        </w:rPr>
      </w:pPr>
    </w:p>
    <w:p w14:paraId="496C4E0C" w14:textId="77777777" w:rsidR="00123A68" w:rsidRPr="00123A68" w:rsidRDefault="00D16239" w:rsidP="009212D7">
      <w:pPr>
        <w:pStyle w:val="Rubrik4"/>
      </w:pPr>
      <w:bookmarkStart w:id="61" w:name="_Toc63248780"/>
      <w:r w:rsidRPr="00123A68">
        <w:lastRenderedPageBreak/>
        <w:t>Funnel questions</w:t>
      </w:r>
      <w:bookmarkEnd w:id="61"/>
    </w:p>
    <w:p w14:paraId="5AFAFC59" w14:textId="77777777" w:rsidR="00123A68" w:rsidRPr="00123A68" w:rsidRDefault="00123A68" w:rsidP="00123A68">
      <w:pPr>
        <w:pStyle w:val="Brdtext"/>
      </w:pPr>
      <w:r w:rsidRPr="00123A68">
        <w:t>This questioning technique involves the use of a series of questions. Initially general questions are asked which increase in detail with each subsequent question.  With funnel questioning it may be useful to start with one or more closed questions before following up with more open questions.</w:t>
      </w:r>
    </w:p>
    <w:tbl>
      <w:tblPr>
        <w:tblStyle w:val="TableGrid10"/>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123A68" w14:paraId="7ABDA100" w14:textId="77777777" w:rsidTr="0042325E">
        <w:trPr>
          <w:tblHeader/>
          <w:jc w:val="center"/>
        </w:trPr>
        <w:tc>
          <w:tcPr>
            <w:tcW w:w="2541" w:type="dxa"/>
            <w:shd w:val="clear" w:color="auto" w:fill="FADBD1" w:themeFill="background2" w:themeFillTint="33"/>
          </w:tcPr>
          <w:p w14:paraId="69AFC1F0"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16B00BB3" w14:textId="77777777" w:rsidR="00123A68" w:rsidRPr="00123A68" w:rsidRDefault="00123A68" w:rsidP="00646307">
            <w:pPr>
              <w:pStyle w:val="Tabletext"/>
            </w:pPr>
            <w:r w:rsidRPr="00123A68">
              <w:t xml:space="preserve">QUESTION.  </w:t>
            </w:r>
            <w:r w:rsidR="00646307">
              <w:t>Do you see</w:t>
            </w:r>
            <w:r w:rsidRPr="00123A68">
              <w:t xml:space="preserve"> the Princes Inner Buoy?</w:t>
            </w:r>
          </w:p>
        </w:tc>
      </w:tr>
      <w:tr w:rsidR="00123A68" w:rsidRPr="00123A68" w14:paraId="1BEA7968" w14:textId="77777777" w:rsidTr="0042325E">
        <w:tblPrEx>
          <w:jc w:val="left"/>
        </w:tblPrEx>
        <w:tc>
          <w:tcPr>
            <w:tcW w:w="2541" w:type="dxa"/>
            <w:shd w:val="clear" w:color="auto" w:fill="FADBD1" w:themeFill="background2" w:themeFillTint="33"/>
          </w:tcPr>
          <w:p w14:paraId="57D66812"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57636A1B" w14:textId="77777777" w:rsidR="00123A68" w:rsidRPr="00123A68" w:rsidRDefault="00123A68" w:rsidP="00123A68">
            <w:pPr>
              <w:pStyle w:val="Tabletext"/>
            </w:pPr>
            <w:r w:rsidRPr="00123A68">
              <w:t>QUESTION.  Is the buoy lit?</w:t>
            </w:r>
          </w:p>
        </w:tc>
      </w:tr>
      <w:tr w:rsidR="00123A68" w:rsidRPr="00123A68" w14:paraId="463331E6" w14:textId="77777777" w:rsidTr="0042325E">
        <w:tblPrEx>
          <w:jc w:val="left"/>
        </w:tblPrEx>
        <w:tc>
          <w:tcPr>
            <w:tcW w:w="2541" w:type="dxa"/>
            <w:shd w:val="clear" w:color="auto" w:fill="FADBD1" w:themeFill="background2" w:themeFillTint="33"/>
          </w:tcPr>
          <w:p w14:paraId="0D405E54"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796F844B" w14:textId="77777777" w:rsidR="00123A68" w:rsidRPr="00123A68" w:rsidRDefault="00123A68" w:rsidP="00123A68">
            <w:pPr>
              <w:pStyle w:val="Tabletext"/>
            </w:pPr>
            <w:r w:rsidRPr="00123A68">
              <w:t>QUESTION.  Is the buoy in the correct position?</w:t>
            </w:r>
          </w:p>
        </w:tc>
      </w:tr>
      <w:tr w:rsidR="00123A68" w:rsidRPr="00123A68" w14:paraId="5BA855F4" w14:textId="77777777" w:rsidTr="0042325E">
        <w:tblPrEx>
          <w:jc w:val="left"/>
        </w:tblPrEx>
        <w:tc>
          <w:tcPr>
            <w:tcW w:w="2541" w:type="dxa"/>
            <w:shd w:val="clear" w:color="auto" w:fill="FADBD1" w:themeFill="background2" w:themeFillTint="33"/>
          </w:tcPr>
          <w:p w14:paraId="350E19C0" w14:textId="77777777" w:rsidR="00123A68" w:rsidRPr="00123A68" w:rsidRDefault="00123A68" w:rsidP="00123A68">
            <w:pPr>
              <w:pStyle w:val="Tableheading"/>
            </w:pPr>
            <w:r w:rsidRPr="00123A68">
              <w:t>VTS</w:t>
            </w:r>
          </w:p>
        </w:tc>
        <w:tc>
          <w:tcPr>
            <w:tcW w:w="6701" w:type="dxa"/>
            <w:shd w:val="clear" w:color="auto" w:fill="FADBD1" w:themeFill="background2" w:themeFillTint="33"/>
          </w:tcPr>
          <w:p w14:paraId="78FEA261" w14:textId="77777777" w:rsidR="00123A68" w:rsidRPr="00123A68" w:rsidRDefault="00123A68" w:rsidP="00123A68">
            <w:pPr>
              <w:pStyle w:val="Tabletext"/>
            </w:pPr>
            <w:r w:rsidRPr="00123A68">
              <w:t>QUESTION.  Describe the damage?</w:t>
            </w:r>
          </w:p>
        </w:tc>
      </w:tr>
    </w:tbl>
    <w:p w14:paraId="63F64F13" w14:textId="77777777" w:rsidR="00123A68" w:rsidRDefault="00123A68" w:rsidP="009212D7">
      <w:pPr>
        <w:pStyle w:val="Rubrik3"/>
      </w:pPr>
      <w:bookmarkStart w:id="62" w:name="_Toc63248781"/>
      <w:bookmarkStart w:id="63" w:name="_Toc67943042"/>
      <w:r w:rsidRPr="00123A68">
        <w:t>AMBIGUOUS TERMINOLOGY</w:t>
      </w:r>
      <w:bookmarkEnd w:id="62"/>
      <w:bookmarkEnd w:id="63"/>
    </w:p>
    <w:p w14:paraId="7B447925" w14:textId="77777777" w:rsidR="00123A68" w:rsidRPr="00123A68" w:rsidRDefault="00123A68" w:rsidP="00123A68">
      <w:pPr>
        <w:pStyle w:val="Brdtext"/>
      </w:pPr>
      <w:r w:rsidRPr="00123A68">
        <w:t>Some words in English have meanings depending on the context in which they appear.  Misunderstandings frequently occur, especially in VTS communications, and have resulted in accidents.</w:t>
      </w:r>
    </w:p>
    <w:p w14:paraId="0CE87A34" w14:textId="77777777" w:rsidR="00123A68" w:rsidRPr="00123A68" w:rsidRDefault="00123A68" w:rsidP="00123A68">
      <w:pPr>
        <w:pStyle w:val="Brdtext"/>
      </w:pPr>
      <w:r w:rsidRPr="00123A68">
        <w:t>The use of local terminology should be avoided as this can lead to confusion.  For example:</w:t>
      </w:r>
    </w:p>
    <w:p w14:paraId="4DA4D6CF" w14:textId="77777777" w:rsidR="00123A68" w:rsidRPr="00123A68" w:rsidRDefault="00123A68" w:rsidP="00123A68">
      <w:pPr>
        <w:pStyle w:val="Brdtext"/>
        <w:ind w:left="708"/>
        <w:rPr>
          <w:b/>
        </w:rPr>
      </w:pPr>
      <w:r w:rsidRPr="00123A68">
        <w:rPr>
          <w:b/>
        </w:rPr>
        <w:t>MAY/MIGHT</w:t>
      </w:r>
    </w:p>
    <w:p w14:paraId="47D1ACB3" w14:textId="77777777" w:rsidR="00123A68" w:rsidRPr="00123A68" w:rsidRDefault="00123A68" w:rsidP="00123A68">
      <w:pPr>
        <w:pStyle w:val="Brdtext"/>
        <w:ind w:left="1416"/>
      </w:pPr>
      <w:r w:rsidRPr="00123A68">
        <w:rPr>
          <w:b/>
        </w:rPr>
        <w:t>Do not</w:t>
      </w:r>
      <w:r w:rsidRPr="00123A68">
        <w:t xml:space="preserve"> say: “You may/might enter the fairway”</w:t>
      </w:r>
    </w:p>
    <w:p w14:paraId="51DB1F46" w14:textId="77777777" w:rsidR="00123A68" w:rsidRPr="00123A68" w:rsidRDefault="00123A68" w:rsidP="00123A68">
      <w:pPr>
        <w:pStyle w:val="Brdtext"/>
        <w:ind w:left="1416"/>
      </w:pPr>
      <w:r w:rsidRPr="00123A68">
        <w:t>Say: “ANSWER.  You have permission to enter the fairway”</w:t>
      </w:r>
    </w:p>
    <w:p w14:paraId="5E4BAEDF" w14:textId="77777777" w:rsidR="00123A68" w:rsidRPr="00123A68" w:rsidRDefault="00123A68" w:rsidP="00123A68">
      <w:pPr>
        <w:pStyle w:val="Brdtext"/>
        <w:ind w:left="708"/>
        <w:rPr>
          <w:b/>
        </w:rPr>
      </w:pPr>
      <w:r w:rsidRPr="00123A68">
        <w:rPr>
          <w:b/>
        </w:rPr>
        <w:t>SHOULD</w:t>
      </w:r>
    </w:p>
    <w:p w14:paraId="1880972D" w14:textId="77777777" w:rsidR="00123A68" w:rsidRPr="00123A68" w:rsidRDefault="00123A68" w:rsidP="00123A68">
      <w:pPr>
        <w:pStyle w:val="Brdtext"/>
        <w:ind w:left="1416"/>
      </w:pPr>
      <w:r w:rsidRPr="00123A68">
        <w:rPr>
          <w:b/>
        </w:rPr>
        <w:t>Do not</w:t>
      </w:r>
      <w:r w:rsidRPr="00123A68">
        <w:t xml:space="preserve"> </w:t>
      </w:r>
      <w:r>
        <w:t>s</w:t>
      </w:r>
      <w:r w:rsidRPr="00123A68">
        <w:t>ay: “You should anchor in anchorage Z4”</w:t>
      </w:r>
    </w:p>
    <w:p w14:paraId="18345DFC" w14:textId="77777777" w:rsidR="00123A68" w:rsidRPr="00123A68" w:rsidRDefault="00123A68" w:rsidP="00123A68">
      <w:pPr>
        <w:pStyle w:val="Brdtext"/>
        <w:ind w:left="1416"/>
      </w:pPr>
      <w:r w:rsidRPr="00123A68">
        <w:t>Say: “ADVICE. Anchor in anchorage Z4”</w:t>
      </w:r>
    </w:p>
    <w:p w14:paraId="2C064EB6" w14:textId="77777777" w:rsidR="00123A68" w:rsidRPr="00123A68" w:rsidRDefault="00123A68" w:rsidP="00123A68">
      <w:pPr>
        <w:pStyle w:val="Brdtext"/>
        <w:ind w:left="708"/>
        <w:rPr>
          <w:b/>
        </w:rPr>
      </w:pPr>
      <w:r w:rsidRPr="00123A68">
        <w:rPr>
          <w:b/>
        </w:rPr>
        <w:t>COULD</w:t>
      </w:r>
    </w:p>
    <w:p w14:paraId="09065E82" w14:textId="77777777" w:rsidR="00123A68" w:rsidRPr="00123A68" w:rsidRDefault="00123A68" w:rsidP="00123A68">
      <w:pPr>
        <w:pStyle w:val="Brdtext"/>
        <w:ind w:left="1416"/>
      </w:pPr>
      <w:r w:rsidRPr="00123A68">
        <w:rPr>
          <w:b/>
        </w:rPr>
        <w:t>Do not</w:t>
      </w:r>
      <w:r w:rsidRPr="00123A68">
        <w:t xml:space="preserve"> say: “You could be running into danger”</w:t>
      </w:r>
    </w:p>
    <w:p w14:paraId="54645227" w14:textId="77777777" w:rsidR="00123A68" w:rsidRPr="00123A68" w:rsidRDefault="00123A68" w:rsidP="00123A68">
      <w:pPr>
        <w:pStyle w:val="Brdtext"/>
        <w:ind w:left="1416"/>
      </w:pPr>
      <w:r w:rsidRPr="00123A68">
        <w:t>Say: “WARNING.  You are running into danger”</w:t>
      </w:r>
    </w:p>
    <w:p w14:paraId="27B09376" w14:textId="77777777" w:rsidR="00123A68" w:rsidRPr="00123A68" w:rsidRDefault="00123A68" w:rsidP="00123A68">
      <w:pPr>
        <w:pStyle w:val="Brdtext"/>
        <w:ind w:left="708"/>
        <w:rPr>
          <w:b/>
        </w:rPr>
      </w:pPr>
      <w:r w:rsidRPr="00123A68">
        <w:rPr>
          <w:b/>
        </w:rPr>
        <w:t>CAN</w:t>
      </w:r>
    </w:p>
    <w:p w14:paraId="3C15E1EC" w14:textId="77777777" w:rsidR="00123A68" w:rsidRPr="00123A68" w:rsidRDefault="00123A68" w:rsidP="00123A68">
      <w:pPr>
        <w:pStyle w:val="Brdtext"/>
        <w:ind w:left="1416"/>
      </w:pPr>
      <w:r w:rsidRPr="00123A68">
        <w:t xml:space="preserve">The word “CAN” describes the possibility, or the capability of doing something.  </w:t>
      </w:r>
    </w:p>
    <w:p w14:paraId="2E88DC39" w14:textId="77777777" w:rsidR="00123A68" w:rsidRPr="00123A68" w:rsidRDefault="00123A68" w:rsidP="00123A68">
      <w:pPr>
        <w:pStyle w:val="Brdtext"/>
        <w:ind w:left="1416"/>
      </w:pPr>
      <w:r w:rsidRPr="00123A68">
        <w:rPr>
          <w:b/>
        </w:rPr>
        <w:t>Do not</w:t>
      </w:r>
      <w:r w:rsidRPr="00123A68">
        <w:t xml:space="preserve"> say: “Can you </w:t>
      </w:r>
      <w:r w:rsidR="00646307">
        <w:t>adjust</w:t>
      </w:r>
      <w:r w:rsidR="00646307" w:rsidRPr="00123A68">
        <w:t xml:space="preserve"> </w:t>
      </w:r>
      <w:r w:rsidRPr="00123A68">
        <w:t>your ETD from the berth by 20 minutes?”</w:t>
      </w:r>
    </w:p>
    <w:p w14:paraId="5375471B" w14:textId="77777777" w:rsidR="00123A68" w:rsidRPr="00123A68" w:rsidRDefault="00123A68" w:rsidP="00123A68">
      <w:pPr>
        <w:pStyle w:val="Brdtext"/>
        <w:ind w:left="1416"/>
      </w:pPr>
      <w:r w:rsidRPr="00123A68">
        <w:t xml:space="preserve">Say: “QUESTION.  </w:t>
      </w:r>
      <w:r w:rsidR="00646307">
        <w:t>Are you able to adjust your ETD 20 minutes earlier</w:t>
      </w:r>
      <w:r w:rsidRPr="00123A68">
        <w:t xml:space="preserve">?”  </w:t>
      </w:r>
    </w:p>
    <w:p w14:paraId="5535ACD3" w14:textId="77777777" w:rsidR="00123A68" w:rsidRDefault="00123A68" w:rsidP="009212D7">
      <w:pPr>
        <w:pStyle w:val="Rubrik3"/>
      </w:pPr>
      <w:bookmarkStart w:id="64" w:name="_Toc67943043"/>
      <w:r>
        <w:t>RESPONSES</w:t>
      </w:r>
      <w:bookmarkEnd w:id="64"/>
    </w:p>
    <w:p w14:paraId="07340893" w14:textId="77777777" w:rsidR="00123A68" w:rsidRDefault="00123A68" w:rsidP="00123A68">
      <w:pPr>
        <w:pStyle w:val="Brdtext"/>
      </w:pPr>
      <w:r>
        <w:t>When the answer to a closed question is in the affirmative or negative, consider the need to repeat the appropriate phrase or add an explanation in the response.</w:t>
      </w:r>
    </w:p>
    <w:p w14:paraId="7239B4C9" w14:textId="77777777" w:rsidR="00387217" w:rsidRDefault="00387217" w:rsidP="009212D7">
      <w:pPr>
        <w:pStyle w:val="Brdtext"/>
        <w:ind w:left="708"/>
      </w:pPr>
      <w:r>
        <w:t xml:space="preserve">For a response in the affirmative say: </w:t>
      </w:r>
    </w:p>
    <w:p w14:paraId="2AD96481" w14:textId="77777777" w:rsidR="00387217" w:rsidRDefault="00387217" w:rsidP="009212D7">
      <w:pPr>
        <w:pStyle w:val="Brdtext"/>
        <w:ind w:left="1416"/>
      </w:pPr>
      <w:r>
        <w:t>“Yes…” followed by the appropriate phrase</w:t>
      </w:r>
    </w:p>
    <w:p w14:paraId="70F1687A" w14:textId="77777777" w:rsidR="00387217" w:rsidRDefault="00387217" w:rsidP="009212D7">
      <w:pPr>
        <w:pStyle w:val="Brdtext"/>
        <w:ind w:left="708"/>
      </w:pPr>
      <w:r>
        <w:t>For a response in the negative, say:</w:t>
      </w:r>
    </w:p>
    <w:p w14:paraId="7841F253" w14:textId="77777777" w:rsidR="00387217" w:rsidRDefault="00387217" w:rsidP="009212D7">
      <w:pPr>
        <w:pStyle w:val="Brdtext"/>
        <w:ind w:left="1416"/>
      </w:pPr>
      <w:r>
        <w:t>“No…” followed by the appropriate phrase</w:t>
      </w:r>
    </w:p>
    <w:p w14:paraId="14FA4A79" w14:textId="77777777" w:rsidR="00387217" w:rsidRDefault="00387217" w:rsidP="009212D7">
      <w:pPr>
        <w:pStyle w:val="Brdtext"/>
        <w:ind w:left="708"/>
      </w:pPr>
      <w:r>
        <w:t xml:space="preserve">Where a message is received and only acknowledgement of receipt is needed, say “received”.  </w:t>
      </w:r>
    </w:p>
    <w:p w14:paraId="6107C239" w14:textId="77777777" w:rsidR="00123A68" w:rsidRDefault="00123A68" w:rsidP="00123A68">
      <w:pPr>
        <w:pStyle w:val="Brdtext"/>
      </w:pPr>
      <w:r>
        <w:t xml:space="preserve">If information requested is not immediately available, advise the caller to </w:t>
      </w:r>
      <w:r w:rsidRPr="00123A68">
        <w:rPr>
          <w:i/>
        </w:rPr>
        <w:t>“Stand by” and consider the need to indicate the time interval within which the information will be available</w:t>
      </w:r>
      <w:r>
        <w:t>.</w:t>
      </w:r>
    </w:p>
    <w:p w14:paraId="4207C878" w14:textId="77777777" w:rsidR="00B73A7E" w:rsidRDefault="00B73A7E">
      <w:pPr>
        <w:spacing w:after="200" w:line="276" w:lineRule="auto"/>
        <w:rPr>
          <w:rFonts w:asciiTheme="majorHAnsi" w:eastAsiaTheme="majorEastAsia" w:hAnsiTheme="majorHAnsi" w:cstheme="majorBidi"/>
          <w:b/>
          <w:bCs/>
          <w:smallCaps/>
          <w:color w:val="407EC9"/>
          <w:sz w:val="22"/>
        </w:rPr>
      </w:pPr>
      <w:r>
        <w:br w:type="page"/>
      </w:r>
    </w:p>
    <w:p w14:paraId="01B2DC61" w14:textId="24288875" w:rsidR="00123A68" w:rsidRPr="00123A68" w:rsidRDefault="00123A68" w:rsidP="009212D7">
      <w:pPr>
        <w:pStyle w:val="Rubrik3"/>
      </w:pPr>
      <w:bookmarkStart w:id="65" w:name="_Toc67943044"/>
      <w:r w:rsidRPr="00123A68">
        <w:lastRenderedPageBreak/>
        <w:t>CORRECTIONS</w:t>
      </w:r>
      <w:bookmarkEnd w:id="65"/>
    </w:p>
    <w:p w14:paraId="45BD1648" w14:textId="77777777" w:rsidR="00123A68" w:rsidRDefault="00123A68" w:rsidP="00123A68">
      <w:pPr>
        <w:pStyle w:val="Brdtext"/>
      </w:pPr>
      <w:r>
        <w:t>When an error is made in a message, say:</w:t>
      </w:r>
    </w:p>
    <w:p w14:paraId="020CA5F9" w14:textId="77777777" w:rsidR="00BB6FBC" w:rsidRPr="00123A68" w:rsidRDefault="00123A68" w:rsidP="00123A68">
      <w:pPr>
        <w:pStyle w:val="Brdtext"/>
        <w:ind w:left="708"/>
        <w:rPr>
          <w:i/>
        </w:rPr>
      </w:pPr>
      <w:r w:rsidRPr="00123A68">
        <w:rPr>
          <w:i/>
        </w:rPr>
        <w:t>“Correction” plus the corrected part of the message.</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F55AD7" w14:paraId="6075660F" w14:textId="77777777" w:rsidTr="0042325E">
        <w:trPr>
          <w:tblHeader/>
          <w:jc w:val="center"/>
        </w:trPr>
        <w:tc>
          <w:tcPr>
            <w:tcW w:w="2541" w:type="dxa"/>
            <w:shd w:val="clear" w:color="auto" w:fill="FADBD1" w:themeFill="background2" w:themeFillTint="33"/>
          </w:tcPr>
          <w:p w14:paraId="3A47F575" w14:textId="77777777" w:rsidR="00123A68" w:rsidRPr="00C1400A" w:rsidRDefault="00123A68" w:rsidP="0042325E">
            <w:pPr>
              <w:pStyle w:val="Tableheading"/>
            </w:pPr>
            <w:r>
              <w:t>VTS</w:t>
            </w:r>
          </w:p>
        </w:tc>
        <w:tc>
          <w:tcPr>
            <w:tcW w:w="6701" w:type="dxa"/>
            <w:shd w:val="clear" w:color="auto" w:fill="FADBD1" w:themeFill="background2" w:themeFillTint="33"/>
          </w:tcPr>
          <w:p w14:paraId="75A06597" w14:textId="77777777" w:rsidR="00123A68" w:rsidRDefault="00123A68" w:rsidP="0042325E">
            <w:pPr>
              <w:pStyle w:val="Tabletext"/>
            </w:pPr>
            <w:r>
              <w:t xml:space="preserve">Pilot </w:t>
            </w:r>
            <w:r w:rsidR="00C071AC">
              <w:t>boarding time 1400.</w:t>
            </w:r>
          </w:p>
          <w:p w14:paraId="25664BC4" w14:textId="2CAE9C7E" w:rsidR="00123A68" w:rsidRPr="00F55AD7" w:rsidRDefault="00123A68" w:rsidP="0047071B">
            <w:pPr>
              <w:pStyle w:val="Tabletext"/>
            </w:pPr>
            <w:r>
              <w:t xml:space="preserve">CORRECTION - </w:t>
            </w:r>
            <w:r w:rsidR="0047071B">
              <w:t>p</w:t>
            </w:r>
            <w:r w:rsidR="00C071AC" w:rsidRPr="00C071AC">
              <w:t>ilot boarding time 1430</w:t>
            </w:r>
            <w:r>
              <w:t>.</w:t>
            </w:r>
          </w:p>
        </w:tc>
      </w:tr>
    </w:tbl>
    <w:p w14:paraId="12D92EB6" w14:textId="77777777" w:rsidR="00123A68" w:rsidRDefault="00123A68" w:rsidP="009212D7">
      <w:pPr>
        <w:pStyle w:val="Rubrik3"/>
      </w:pPr>
      <w:bookmarkStart w:id="66" w:name="_Toc63248784"/>
      <w:bookmarkStart w:id="67" w:name="_Toc67943045"/>
      <w:r w:rsidRPr="00123A68">
        <w:t>REPETITION</w:t>
      </w:r>
      <w:bookmarkEnd w:id="66"/>
      <w:bookmarkEnd w:id="67"/>
    </w:p>
    <w:p w14:paraId="30E1A6C1" w14:textId="77777777" w:rsidR="00123A68" w:rsidRPr="00123A68" w:rsidRDefault="00123A68" w:rsidP="00123A68">
      <w:pPr>
        <w:pStyle w:val="Brdtext"/>
      </w:pPr>
      <w:r w:rsidRPr="00123A68">
        <w:t>When communication is difficult, phrases or words may be transmitted twice. If any part of a message is considered sufficiently important, the message should</w:t>
      </w:r>
      <w:r w:rsidR="00194F6E">
        <w:t xml:space="preserve"> be</w:t>
      </w:r>
      <w:r w:rsidRPr="00123A68">
        <w:t xml:space="preserve"> repeated using the appropriate phrase:</w:t>
      </w:r>
    </w:p>
    <w:p w14:paraId="5BC6FB26" w14:textId="77777777" w:rsidR="00123A68" w:rsidRPr="003426D3" w:rsidRDefault="00123A68" w:rsidP="00123A68">
      <w:pPr>
        <w:pStyle w:val="Brdtext"/>
        <w:ind w:left="708"/>
        <w:rPr>
          <w:i/>
        </w:rPr>
      </w:pPr>
      <w:r w:rsidRPr="003426D3">
        <w:rPr>
          <w:i/>
        </w:rPr>
        <w:t>“Repeat” followed by the corresponding part of the message.</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F55AD7" w14:paraId="47178C66" w14:textId="77777777" w:rsidTr="0042325E">
        <w:trPr>
          <w:tblHeader/>
          <w:jc w:val="center"/>
        </w:trPr>
        <w:tc>
          <w:tcPr>
            <w:tcW w:w="2541" w:type="dxa"/>
            <w:shd w:val="clear" w:color="auto" w:fill="FADBD1" w:themeFill="background2" w:themeFillTint="33"/>
          </w:tcPr>
          <w:p w14:paraId="7B9DD41E" w14:textId="77777777" w:rsidR="00123A68" w:rsidRPr="00C1400A" w:rsidRDefault="00123A68" w:rsidP="0042325E">
            <w:pPr>
              <w:pStyle w:val="Tableheading"/>
            </w:pPr>
            <w:r>
              <w:t>VTS</w:t>
            </w:r>
          </w:p>
        </w:tc>
        <w:tc>
          <w:tcPr>
            <w:tcW w:w="6701" w:type="dxa"/>
            <w:shd w:val="clear" w:color="auto" w:fill="FADBD1" w:themeFill="background2" w:themeFillTint="33"/>
          </w:tcPr>
          <w:p w14:paraId="70DF71A4" w14:textId="77777777" w:rsidR="00123A68" w:rsidRPr="00F55AD7" w:rsidRDefault="00123A68" w:rsidP="00AC3257">
            <w:pPr>
              <w:pStyle w:val="Tabletext"/>
            </w:pPr>
            <w:r w:rsidRPr="0063013F">
              <w:t xml:space="preserve">The tide is 1.2m – REPEAT – </w:t>
            </w:r>
            <w:r w:rsidR="00020DEC" w:rsidRPr="0063013F">
              <w:t>The tide is 1.2m</w:t>
            </w:r>
            <w:r w:rsidRPr="0063013F">
              <w:t>.</w:t>
            </w:r>
          </w:p>
        </w:tc>
      </w:tr>
    </w:tbl>
    <w:p w14:paraId="6D720D94" w14:textId="77777777" w:rsidR="00BB6FBC" w:rsidRDefault="00BB6FBC" w:rsidP="00B91E28">
      <w:pPr>
        <w:pStyle w:val="Brdtext"/>
      </w:pPr>
    </w:p>
    <w:p w14:paraId="4B7FCF84" w14:textId="77777777" w:rsidR="00123A68" w:rsidRDefault="00123A68" w:rsidP="00123A68">
      <w:pPr>
        <w:pStyle w:val="Brdtext"/>
      </w:pPr>
      <w:r>
        <w:t>When the message is not properly heard, say:</w:t>
      </w:r>
    </w:p>
    <w:p w14:paraId="0148D266" w14:textId="77777777" w:rsidR="00123A68" w:rsidRPr="00123A68" w:rsidRDefault="00123A68" w:rsidP="00123A68">
      <w:pPr>
        <w:pStyle w:val="Brdtext"/>
        <w:ind w:left="708"/>
        <w:rPr>
          <w:i/>
        </w:rPr>
      </w:pPr>
      <w:r w:rsidRPr="00123A68">
        <w:rPr>
          <w:i/>
        </w:rPr>
        <w:t xml:space="preserve">“Say again” </w:t>
      </w:r>
    </w:p>
    <w:p w14:paraId="61BC458E" w14:textId="77777777" w:rsidR="00123A68" w:rsidRPr="009212D7" w:rsidRDefault="00123A68" w:rsidP="009212D7">
      <w:pPr>
        <w:pStyle w:val="Rubrik3"/>
      </w:pPr>
      <w:bookmarkStart w:id="68" w:name="_Toc67943046"/>
      <w:r w:rsidRPr="009212D7">
        <w:t>DISTRESS AND SAFETY COMMUNICATIONS</w:t>
      </w:r>
      <w:bookmarkEnd w:id="68"/>
    </w:p>
    <w:p w14:paraId="0EC542C4" w14:textId="77777777" w:rsidR="00123A68" w:rsidRPr="00FF45C7" w:rsidRDefault="00123A68" w:rsidP="00123A68">
      <w:pPr>
        <w:pStyle w:val="Brdtext"/>
      </w:pPr>
      <w:r w:rsidRPr="00FF45C7">
        <w:t>Guidance on distress and safety communications is provided in the ITU publication Radio Regulations Volume 1 (2020) Chapter VII. This includes distress (MAYDAY), urgency (PAN PAN) and safety (SECURIT</w:t>
      </w:r>
      <w:r w:rsidR="00194F6E" w:rsidRPr="00FF45C7">
        <w:t>É</w:t>
      </w:r>
      <w:r w:rsidRPr="00FF45C7">
        <w:t xml:space="preserve">) calls and messages and operational procedures for such calls over </w:t>
      </w:r>
      <w:r w:rsidR="00194F6E" w:rsidRPr="00FF45C7">
        <w:t>Digital Selective Calling (</w:t>
      </w:r>
      <w:r w:rsidRPr="00FF45C7">
        <w:t>DSC</w:t>
      </w:r>
      <w:r w:rsidR="00194F6E" w:rsidRPr="00FF45C7">
        <w:t>)</w:t>
      </w:r>
      <w:r w:rsidRPr="00FF45C7">
        <w:t xml:space="preserve"> or voice channels.</w:t>
      </w:r>
    </w:p>
    <w:p w14:paraId="409F008A" w14:textId="77777777" w:rsidR="00123A68" w:rsidRPr="00FF45C7" w:rsidRDefault="00123A68" w:rsidP="00123A68">
      <w:pPr>
        <w:pStyle w:val="Brdtext"/>
      </w:pPr>
      <w:r w:rsidRPr="00FF45C7">
        <w:t>More detailed guidance is published by IMO in the GMDSS Manual which includes:</w:t>
      </w:r>
    </w:p>
    <w:p w14:paraId="2EE495D6" w14:textId="77777777" w:rsidR="00123A68" w:rsidRPr="009212D7" w:rsidRDefault="00123A68" w:rsidP="00FF2C5B">
      <w:pPr>
        <w:pStyle w:val="Bullet1"/>
        <w:ind w:left="850"/>
        <w:rPr>
          <w:i/>
        </w:rPr>
      </w:pPr>
      <w:r w:rsidRPr="009212D7">
        <w:rPr>
          <w:i/>
        </w:rPr>
        <w:t>“</w:t>
      </w:r>
      <w:r w:rsidR="00646307" w:rsidRPr="009212D7">
        <w:rPr>
          <w:i/>
        </w:rPr>
        <w:t>d</w:t>
      </w:r>
      <w:r w:rsidRPr="009212D7">
        <w:rPr>
          <w:i/>
        </w:rPr>
        <w:t xml:space="preserve">istress, </w:t>
      </w:r>
      <w:r w:rsidR="005E1E60" w:rsidRPr="009212D7">
        <w:rPr>
          <w:i/>
        </w:rPr>
        <w:t xml:space="preserve">… </w:t>
      </w:r>
      <w:r w:rsidR="00646307" w:rsidRPr="009212D7">
        <w:rPr>
          <w:i/>
        </w:rPr>
        <w:t>ur</w:t>
      </w:r>
      <w:r w:rsidRPr="009212D7">
        <w:rPr>
          <w:i/>
        </w:rPr>
        <w:t xml:space="preserve">gency </w:t>
      </w:r>
      <w:r w:rsidR="005E1E60" w:rsidRPr="009212D7">
        <w:rPr>
          <w:i/>
        </w:rPr>
        <w:t xml:space="preserve">… </w:t>
      </w:r>
      <w:r w:rsidRPr="009212D7">
        <w:rPr>
          <w:i/>
        </w:rPr>
        <w:t xml:space="preserve">and </w:t>
      </w:r>
      <w:r w:rsidR="00646307" w:rsidRPr="009212D7">
        <w:rPr>
          <w:i/>
        </w:rPr>
        <w:t>s</w:t>
      </w:r>
      <w:r w:rsidRPr="009212D7">
        <w:rPr>
          <w:i/>
        </w:rPr>
        <w:t xml:space="preserve">afety </w:t>
      </w:r>
      <w:r w:rsidR="005E1E60" w:rsidRPr="009212D7">
        <w:rPr>
          <w:i/>
        </w:rPr>
        <w:t xml:space="preserve">…. </w:t>
      </w:r>
      <w:r w:rsidRPr="009212D7">
        <w:rPr>
          <w:i/>
        </w:rPr>
        <w:t>communications shall have absolute priority over all other transmissions”.</w:t>
      </w:r>
    </w:p>
    <w:p w14:paraId="1254F535" w14:textId="77777777" w:rsidR="00123A68" w:rsidRPr="009212D7" w:rsidRDefault="00123A68" w:rsidP="00FF2C5B">
      <w:pPr>
        <w:pStyle w:val="Bullet1"/>
        <w:ind w:left="850"/>
        <w:rPr>
          <w:i/>
        </w:rPr>
      </w:pPr>
      <w:r w:rsidRPr="009212D7">
        <w:rPr>
          <w:i/>
        </w:rPr>
        <w:t>“</w:t>
      </w:r>
      <w:r w:rsidR="00A92435" w:rsidRPr="009212D7">
        <w:rPr>
          <w:i/>
        </w:rPr>
        <w:t xml:space="preserve">All stations which receive a distress alert or a call transmitted on the distress and safety frequencies … </w:t>
      </w:r>
      <w:r w:rsidRPr="009212D7">
        <w:rPr>
          <w:i/>
        </w:rPr>
        <w:t xml:space="preserve">shall immediately cease any </w:t>
      </w:r>
      <w:r w:rsidR="00A92435" w:rsidRPr="009212D7">
        <w:rPr>
          <w:i/>
        </w:rPr>
        <w:t xml:space="preserve">transmission </w:t>
      </w:r>
      <w:r w:rsidRPr="009212D7">
        <w:rPr>
          <w:i/>
        </w:rPr>
        <w:t xml:space="preserve">capable of interfering, </w:t>
      </w:r>
      <w:r w:rsidR="00A92435" w:rsidRPr="009212D7">
        <w:rPr>
          <w:i/>
        </w:rPr>
        <w:t xml:space="preserve">…. </w:t>
      </w:r>
      <w:r w:rsidRPr="009212D7">
        <w:rPr>
          <w:i/>
        </w:rPr>
        <w:t>set watch on the radiotelephone frequency associated</w:t>
      </w:r>
      <w:r w:rsidR="00A92435" w:rsidRPr="009212D7">
        <w:rPr>
          <w:i/>
        </w:rPr>
        <w:t xml:space="preserve"> ….</w:t>
      </w:r>
      <w:r w:rsidRPr="009212D7">
        <w:rPr>
          <w:i/>
        </w:rPr>
        <w:t xml:space="preserve"> and prepare for subsequent traffic”.</w:t>
      </w:r>
    </w:p>
    <w:p w14:paraId="604FAA26" w14:textId="77777777" w:rsidR="00123A68" w:rsidRPr="009212D7" w:rsidRDefault="00123A68" w:rsidP="00FF2C5B">
      <w:pPr>
        <w:pStyle w:val="Bullet1"/>
        <w:ind w:left="850"/>
        <w:rPr>
          <w:i/>
        </w:rPr>
      </w:pPr>
      <w:r w:rsidRPr="009212D7">
        <w:rPr>
          <w:i/>
        </w:rPr>
        <w:t xml:space="preserve">“Coast station </w:t>
      </w:r>
      <w:r w:rsidR="0042546E" w:rsidRPr="009212D7">
        <w:rPr>
          <w:i/>
        </w:rPr>
        <w:t xml:space="preserve">… </w:t>
      </w:r>
      <w:r w:rsidRPr="009212D7">
        <w:rPr>
          <w:i/>
        </w:rPr>
        <w:t>in receipt of distress alerts or distress calls shall ensure that they are routed as soon as possible to a rescue coordination centre”.</w:t>
      </w:r>
    </w:p>
    <w:p w14:paraId="6B3F60F9" w14:textId="77777777" w:rsidR="003D0D9E" w:rsidRPr="00FF2C5B" w:rsidRDefault="00123A68" w:rsidP="00FF2C5B">
      <w:pPr>
        <w:pStyle w:val="Brdtext"/>
      </w:pPr>
      <w:r>
        <w:t>A VTS may receive distress and safety communications (e</w:t>
      </w:r>
      <w:r w:rsidR="00332167">
        <w:t>.</w:t>
      </w:r>
      <w:r>
        <w:t>g</w:t>
      </w:r>
      <w:r w:rsidR="00332167">
        <w:t>.</w:t>
      </w:r>
      <w:r>
        <w:t xml:space="preserve"> VTS working channel or </w:t>
      </w:r>
      <w:r w:rsidR="00332167">
        <w:t xml:space="preserve">VHF </w:t>
      </w:r>
      <w:r>
        <w:t xml:space="preserve">channel 16).  VTS personnel should, therefore, be trained and practiced in responding to </w:t>
      </w:r>
      <w:r w:rsidR="002C7479">
        <w:t>d</w:t>
      </w:r>
      <w:r w:rsidR="00194F6E">
        <w:t>istress</w:t>
      </w:r>
      <w:r w:rsidR="00FF2C5B">
        <w:t xml:space="preserve"> and safety communications. </w:t>
      </w:r>
    </w:p>
    <w:p w14:paraId="7978233E" w14:textId="77777777" w:rsidR="00123A68" w:rsidRDefault="00123A68" w:rsidP="009212D7">
      <w:pPr>
        <w:pStyle w:val="Rubrik2"/>
      </w:pPr>
      <w:bookmarkStart w:id="69" w:name="_Toc67943047"/>
      <w:r>
        <w:t>HOW TO INTERPRET A MESSAGE</w:t>
      </w:r>
      <w:bookmarkEnd w:id="69"/>
    </w:p>
    <w:p w14:paraId="10ED0C38" w14:textId="77777777" w:rsidR="00123A68" w:rsidRPr="00123A68" w:rsidRDefault="00123A68" w:rsidP="00123A68">
      <w:pPr>
        <w:pStyle w:val="Heading1separatationline"/>
      </w:pPr>
    </w:p>
    <w:p w14:paraId="70FA7C35" w14:textId="77777777" w:rsidR="00BB6FBC" w:rsidRDefault="00123A68" w:rsidP="00123A68">
      <w:pPr>
        <w:pStyle w:val="Brdtext"/>
      </w:pPr>
      <w:r>
        <w:t>Interpretation of the message requires skills such as encoding in order to achieve effective communications. Just as confusion can arise from errors in encoding, it can also arise from decoding especially during emergency situations. There could be a number of reasons (internal/external factors) that influence the decoding procedures which should be considered, see figure 1 below.</w:t>
      </w:r>
    </w:p>
    <w:p w14:paraId="547C027A" w14:textId="77777777" w:rsidR="00123A68" w:rsidRPr="00A27E72" w:rsidRDefault="00123A68" w:rsidP="00123A68">
      <w:pPr>
        <w:pStyle w:val="Brdtext"/>
        <w:jc w:val="center"/>
      </w:pPr>
      <w:r w:rsidRPr="00A27E72">
        <w:rPr>
          <w:rFonts w:ascii="Calibri" w:eastAsia="Calibri" w:hAnsi="Calibri" w:cs="Calibri"/>
          <w:noProof/>
          <w:sz w:val="20"/>
          <w:szCs w:val="20"/>
          <w:highlight w:val="yellow"/>
          <w:lang w:val="sv-SE" w:eastAsia="sv-SE"/>
        </w:rPr>
        <w:lastRenderedPageBreak/>
        <w:drawing>
          <wp:inline distT="0" distB="0" distL="0" distR="0" wp14:anchorId="5150E7F3" wp14:editId="27DF2959">
            <wp:extent cx="4012451" cy="2467539"/>
            <wp:effectExtent l="0" t="0" r="7620" b="9525"/>
            <wp:docPr id="4"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25" cstate="print"/>
                    <a:stretch>
                      <a:fillRect/>
                    </a:stretch>
                  </pic:blipFill>
                  <pic:spPr>
                    <a:xfrm>
                      <a:off x="0" y="0"/>
                      <a:ext cx="4033330" cy="2480379"/>
                    </a:xfrm>
                    <a:prstGeom prst="rect">
                      <a:avLst/>
                    </a:prstGeom>
                  </pic:spPr>
                </pic:pic>
              </a:graphicData>
            </a:graphic>
          </wp:inline>
        </w:drawing>
      </w:r>
    </w:p>
    <w:p w14:paraId="3477DAA9" w14:textId="77777777" w:rsidR="001E5B39" w:rsidRPr="00F55AD7" w:rsidRDefault="001E5B39" w:rsidP="001E5B39">
      <w:pPr>
        <w:pStyle w:val="Figurecaption"/>
        <w:jc w:val="center"/>
      </w:pPr>
      <w:bookmarkStart w:id="70" w:name="_Toc471381217"/>
      <w:bookmarkStart w:id="71" w:name="_Toc63749822"/>
      <w:r>
        <w:t>Communication process</w:t>
      </w:r>
      <w:bookmarkEnd w:id="70"/>
      <w:bookmarkEnd w:id="71"/>
    </w:p>
    <w:p w14:paraId="750C6526" w14:textId="77777777" w:rsidR="00123A68" w:rsidRDefault="00123A68" w:rsidP="009212D7">
      <w:pPr>
        <w:pStyle w:val="Rubrik3"/>
      </w:pPr>
      <w:bookmarkStart w:id="72" w:name="_Toc67943048"/>
      <w:r>
        <w:t>EFFECTIVE LISTENING SKILLS</w:t>
      </w:r>
      <w:bookmarkEnd w:id="72"/>
    </w:p>
    <w:p w14:paraId="77916840" w14:textId="77777777" w:rsidR="00123A68" w:rsidRDefault="00123A68" w:rsidP="00123A68">
      <w:pPr>
        <w:pStyle w:val="Brdtext"/>
      </w:pPr>
      <w:r>
        <w:t>Effective listening skills are used to actively understand information provided by the speaker and it can be categorised into the following steps:</w:t>
      </w:r>
    </w:p>
    <w:p w14:paraId="20594C6C" w14:textId="77777777" w:rsidR="00123A68" w:rsidRPr="00123A68" w:rsidRDefault="00220D68" w:rsidP="00123A68">
      <w:pPr>
        <w:pStyle w:val="Brdtext"/>
        <w:rPr>
          <w:b/>
        </w:rPr>
      </w:pPr>
      <w:r>
        <w:rPr>
          <w:b/>
        </w:rPr>
        <w:t>Listening</w:t>
      </w:r>
    </w:p>
    <w:p w14:paraId="1CD597BD" w14:textId="77777777" w:rsidR="00123A68" w:rsidRDefault="00220D68" w:rsidP="00123A68">
      <w:pPr>
        <w:pStyle w:val="Brdtext"/>
      </w:pPr>
      <w:r>
        <w:t xml:space="preserve">Listening </w:t>
      </w:r>
      <w:r w:rsidR="00123A68">
        <w:t>involves the reception of sounds from the sender by:</w:t>
      </w:r>
    </w:p>
    <w:p w14:paraId="492AF298" w14:textId="0DE2A183" w:rsidR="00123A68" w:rsidRDefault="00332167" w:rsidP="003D0D9E">
      <w:pPr>
        <w:pStyle w:val="Bullet1"/>
        <w:ind w:left="850"/>
      </w:pPr>
      <w:r>
        <w:t>a</w:t>
      </w:r>
      <w:r w:rsidR="00123A68">
        <w:t>voiding interruptions</w:t>
      </w:r>
      <w:r>
        <w:t>;</w:t>
      </w:r>
    </w:p>
    <w:p w14:paraId="0FA98F42" w14:textId="1A283D1E" w:rsidR="00123A68" w:rsidRDefault="00332167" w:rsidP="003D0D9E">
      <w:pPr>
        <w:pStyle w:val="Bullet1"/>
        <w:ind w:left="850"/>
      </w:pPr>
      <w:r>
        <w:t>c</w:t>
      </w:r>
      <w:r w:rsidR="00123A68">
        <w:t>lear</w:t>
      </w:r>
      <w:r w:rsidR="00194F6E">
        <w:t>ing</w:t>
      </w:r>
      <w:r w:rsidR="00123A68">
        <w:t xml:space="preserve"> one's mind of distractions</w:t>
      </w:r>
      <w:r>
        <w:t>; and</w:t>
      </w:r>
    </w:p>
    <w:p w14:paraId="76E988E0" w14:textId="14BD5E26" w:rsidR="00123A68" w:rsidRDefault="00332167" w:rsidP="003D0D9E">
      <w:pPr>
        <w:pStyle w:val="Bullet1"/>
        <w:ind w:left="850"/>
      </w:pPr>
      <w:r>
        <w:t>f</w:t>
      </w:r>
      <w:r w:rsidR="00123A68">
        <w:t>ocus</w:t>
      </w:r>
      <w:r w:rsidR="00194F6E">
        <w:t>ing</w:t>
      </w:r>
      <w:r w:rsidR="00123A68">
        <w:t xml:space="preserve"> on the speaker.</w:t>
      </w:r>
    </w:p>
    <w:p w14:paraId="7834F886" w14:textId="77777777" w:rsidR="00123A68" w:rsidRPr="00123A68" w:rsidRDefault="00123A68" w:rsidP="00123A68">
      <w:pPr>
        <w:pStyle w:val="Brdtext"/>
        <w:rPr>
          <w:b/>
        </w:rPr>
      </w:pPr>
      <w:r w:rsidRPr="00123A68">
        <w:rPr>
          <w:b/>
        </w:rPr>
        <w:t>Clarity</w:t>
      </w:r>
    </w:p>
    <w:p w14:paraId="232F3653" w14:textId="77777777" w:rsidR="00123A68" w:rsidRDefault="00123A68" w:rsidP="00123A68">
      <w:pPr>
        <w:pStyle w:val="Brdtext"/>
      </w:pPr>
      <w:r>
        <w:t>The sender and receiver both have a responsibility to ensure that what is said is understood:</w:t>
      </w:r>
    </w:p>
    <w:p w14:paraId="6543DB8D" w14:textId="77777777" w:rsidR="00123A68" w:rsidRDefault="00123A68" w:rsidP="003D0D9E">
      <w:pPr>
        <w:pStyle w:val="Bullet1"/>
        <w:ind w:left="850"/>
      </w:pPr>
      <w:r>
        <w:t>Ask open questions to probe for further detail if required.</w:t>
      </w:r>
    </w:p>
    <w:p w14:paraId="774AA269" w14:textId="77777777" w:rsidR="00123A68" w:rsidRDefault="00123A68" w:rsidP="003D0D9E">
      <w:pPr>
        <w:pStyle w:val="Bullet1"/>
        <w:ind w:left="850"/>
      </w:pPr>
      <w:r>
        <w:t>Avoid asking leading questions.</w:t>
      </w:r>
    </w:p>
    <w:p w14:paraId="05458F75" w14:textId="77777777" w:rsidR="00123A68" w:rsidRDefault="00123A68" w:rsidP="003D0D9E">
      <w:pPr>
        <w:pStyle w:val="Bullet1"/>
        <w:ind w:left="850"/>
      </w:pPr>
      <w:r>
        <w:t>Avoid coming to conclusions before the sender finishes.</w:t>
      </w:r>
    </w:p>
    <w:p w14:paraId="589D31FA" w14:textId="77777777" w:rsidR="00123A68" w:rsidRDefault="00123A68" w:rsidP="003D0D9E">
      <w:pPr>
        <w:pStyle w:val="Bullet1"/>
        <w:ind w:left="850"/>
      </w:pPr>
      <w:r>
        <w:t>Be aware of the sender’s choice and application of words.</w:t>
      </w:r>
    </w:p>
    <w:p w14:paraId="21931FAF" w14:textId="77777777" w:rsidR="00123A68" w:rsidRDefault="00123A68" w:rsidP="003D0D9E">
      <w:pPr>
        <w:pStyle w:val="Bullet1"/>
        <w:ind w:left="850"/>
      </w:pPr>
      <w:r>
        <w:t>Encourage feedback through questioning.</w:t>
      </w:r>
    </w:p>
    <w:p w14:paraId="24334A94" w14:textId="77777777" w:rsidR="00123A68" w:rsidRPr="00123A68" w:rsidRDefault="00123A68" w:rsidP="00123A68">
      <w:pPr>
        <w:pStyle w:val="Brdtext"/>
        <w:rPr>
          <w:b/>
        </w:rPr>
      </w:pPr>
      <w:r w:rsidRPr="00123A68">
        <w:rPr>
          <w:b/>
        </w:rPr>
        <w:t>Interpretation</w:t>
      </w:r>
    </w:p>
    <w:p w14:paraId="5EC0C69D" w14:textId="77777777" w:rsidR="00123A68" w:rsidRDefault="00123A68" w:rsidP="00123A68">
      <w:pPr>
        <w:pStyle w:val="Brdtext"/>
      </w:pPr>
      <w:r>
        <w:t>Interpretation not only requires verification of what the sender has said, but also the understanding of the information given.</w:t>
      </w:r>
    </w:p>
    <w:p w14:paraId="24904D61" w14:textId="77777777" w:rsidR="00123A68" w:rsidRDefault="00123A68" w:rsidP="00123A68">
      <w:pPr>
        <w:pStyle w:val="Brdtext"/>
      </w:pPr>
      <w:r>
        <w:t>Steps to ensure understanding are:</w:t>
      </w:r>
    </w:p>
    <w:p w14:paraId="4EF53BA2" w14:textId="77777777" w:rsidR="00123A68" w:rsidRDefault="00123A68" w:rsidP="003D0D9E">
      <w:pPr>
        <w:pStyle w:val="Bullet1"/>
        <w:ind w:left="850"/>
      </w:pPr>
      <w:r>
        <w:t>Communicate your interpretation and verify its accuracy.</w:t>
      </w:r>
    </w:p>
    <w:p w14:paraId="30FD94F0" w14:textId="77777777" w:rsidR="00123A68" w:rsidRDefault="00123A68" w:rsidP="003D0D9E">
      <w:pPr>
        <w:pStyle w:val="Bullet1"/>
        <w:ind w:left="850"/>
      </w:pPr>
      <w:r>
        <w:t>Identify the main issues.</w:t>
      </w:r>
    </w:p>
    <w:p w14:paraId="0B4781EC" w14:textId="77777777" w:rsidR="00123A68" w:rsidRDefault="00123A68" w:rsidP="003D0D9E">
      <w:pPr>
        <w:pStyle w:val="Bullet1"/>
        <w:ind w:left="850"/>
      </w:pPr>
      <w:r>
        <w:t>Do not assume what the sender will say, particularly when receiving routine communications.</w:t>
      </w:r>
    </w:p>
    <w:p w14:paraId="51500031" w14:textId="77777777" w:rsidR="00123A68" w:rsidRPr="00085F66" w:rsidRDefault="00123A68" w:rsidP="009212D7">
      <w:pPr>
        <w:pStyle w:val="Rubrik3"/>
      </w:pPr>
      <w:bookmarkStart w:id="73" w:name="_Toc67943049"/>
      <w:r w:rsidRPr="00085F66">
        <w:lastRenderedPageBreak/>
        <w:t>CLOSED LOOP COMMUNICATIONS [READ-BACK]</w:t>
      </w:r>
      <w:bookmarkEnd w:id="73"/>
    </w:p>
    <w:p w14:paraId="05244041" w14:textId="77777777" w:rsidR="00123A68" w:rsidRDefault="00123A68" w:rsidP="00123A68">
      <w:pPr>
        <w:pStyle w:val="Brdtext"/>
      </w:pPr>
      <w:r>
        <w:t>Misunderstandings in messages received may include half-heard words or guessed-at numbers. The potential for misunderstanding increases with the complexity of messages and may cause the bridge team to:</w:t>
      </w:r>
    </w:p>
    <w:p w14:paraId="5AC1B908" w14:textId="3FD19EC3" w:rsidR="00123A68" w:rsidRDefault="00332167" w:rsidP="003D0D9E">
      <w:pPr>
        <w:pStyle w:val="Bullet1"/>
        <w:ind w:left="850"/>
      </w:pPr>
      <w:r>
        <w:t>a</w:t>
      </w:r>
      <w:r w:rsidR="00123A68">
        <w:t>ccept inadequate information received; or</w:t>
      </w:r>
    </w:p>
    <w:p w14:paraId="54E44351" w14:textId="67C47934" w:rsidR="00123A68" w:rsidRDefault="00332167" w:rsidP="003D0D9E">
      <w:pPr>
        <w:pStyle w:val="Bullet1"/>
        <w:ind w:left="850"/>
      </w:pPr>
      <w:r>
        <w:t>d</w:t>
      </w:r>
      <w:r w:rsidR="00123A68">
        <w:t xml:space="preserve">etermine for themselves the most probable interpretation. </w:t>
      </w:r>
    </w:p>
    <w:p w14:paraId="53F76B58" w14:textId="77777777" w:rsidR="00211C63" w:rsidRDefault="00123A68" w:rsidP="00123A68">
      <w:pPr>
        <w:pStyle w:val="Brdtext"/>
      </w:pPr>
      <w:r>
        <w:t>Closed-loop communication is a technique used to avoid misunderstandings</w:t>
      </w:r>
      <w:r w:rsidR="00194F6E">
        <w:t>.</w:t>
      </w:r>
      <w:r>
        <w:t xml:space="preserve"> </w:t>
      </w:r>
      <w:r w:rsidR="00194F6E">
        <w:t>T</w:t>
      </w:r>
      <w:r>
        <w:t xml:space="preserve">he sender gives a </w:t>
      </w:r>
      <w:r w:rsidRPr="00D92376">
        <w:t xml:space="preserve">message, the receiver repeats a received message, or an appropriate part thereof, back to the sender to obtain confirmation of correct reception. </w:t>
      </w:r>
    </w:p>
    <w:p w14:paraId="55DDDE8B" w14:textId="111B1D2F" w:rsidR="00123A68" w:rsidRDefault="00055A28" w:rsidP="00123A68">
      <w:pPr>
        <w:pStyle w:val="Brdtext"/>
      </w:pPr>
      <w:r>
        <w:t xml:space="preserve">When the receiver correctly repeats the message back, the sender will say “YES” (a response in the affirmative). </w:t>
      </w:r>
      <w:r w:rsidR="00123A68" w:rsidRPr="00D92376">
        <w:t>When the receiver incorrectly repeats the message back, the sender will say “</w:t>
      </w:r>
      <w:r>
        <w:t>NO</w:t>
      </w:r>
      <w:r w:rsidR="00123A68" w:rsidRPr="00D92376">
        <w:t xml:space="preserve">” </w:t>
      </w:r>
      <w:r w:rsidR="00404957">
        <w:t xml:space="preserve">(a response in the negative) </w:t>
      </w:r>
      <w:r w:rsidR="00123A68" w:rsidRPr="00D92376">
        <w:t>and repeat the correct</w:t>
      </w:r>
      <w:r w:rsidR="00123A68">
        <w:t xml:space="preserve"> message. If the sender, the person giving the message, does not get a reply back, </w:t>
      </w:r>
      <w:r w:rsidR="00404957">
        <w:t xml:space="preserve">the sender </w:t>
      </w:r>
      <w:r w:rsidR="00123A68">
        <w:t>must repeat it until the receiver starts closing the loop.</w:t>
      </w:r>
      <w:r w:rsidR="006B0791">
        <w:t xml:space="preserve"> If there is difficulty in confirming reception of a message, the sender may need to consider rephrasing the message.  </w:t>
      </w:r>
    </w:p>
    <w:p w14:paraId="3BAF5097" w14:textId="77777777" w:rsidR="00123A68" w:rsidRDefault="00123A68" w:rsidP="00123A68">
      <w:pPr>
        <w:pStyle w:val="Brdtext"/>
      </w:pPr>
      <w:r>
        <w:t xml:space="preserve">Closed-loop communication should be used to confirm that messages from </w:t>
      </w:r>
      <w:r w:rsidRPr="00007D1B">
        <w:t xml:space="preserve">VTS </w:t>
      </w:r>
      <w:r w:rsidR="00E2415D" w:rsidRPr="00007D1B">
        <w:t xml:space="preserve">personnel </w:t>
      </w:r>
      <w:r w:rsidRPr="00007D1B">
        <w:t>are</w:t>
      </w:r>
      <w:r>
        <w:t xml:space="preserve"> correctly received and understood.  This can be achieved through the following steps:</w:t>
      </w:r>
    </w:p>
    <w:p w14:paraId="4FB37F61" w14:textId="4FEEA8BA" w:rsidR="00123A68" w:rsidRDefault="00123A68" w:rsidP="003D0D9E">
      <w:pPr>
        <w:pStyle w:val="Bullet1"/>
        <w:ind w:left="850"/>
      </w:pPr>
      <w:r>
        <w:t>The VTS operator requesting the recipient to repeat back important information (</w:t>
      </w:r>
      <w:r w:rsidR="00332167">
        <w:t>f</w:t>
      </w:r>
      <w:r>
        <w:t>or example, repeat advice, repeat instruction or repeat back)</w:t>
      </w:r>
      <w:r w:rsidR="00332167">
        <w:t>.</w:t>
      </w:r>
    </w:p>
    <w:p w14:paraId="342A93DD" w14:textId="77777777" w:rsidR="00123A68" w:rsidRDefault="00123A68" w:rsidP="003D0D9E">
      <w:pPr>
        <w:pStyle w:val="Bullet1"/>
        <w:ind w:left="850"/>
      </w:pPr>
      <w:r>
        <w:t xml:space="preserve">The recipient reading back or acknowledging in a manner to clearly indicate they have understood the message and will take appropriate action. </w:t>
      </w:r>
    </w:p>
    <w:p w14:paraId="60776724" w14:textId="77777777" w:rsidR="00BB6FBC" w:rsidRDefault="00123A68" w:rsidP="003D0D9E">
      <w:pPr>
        <w:pStyle w:val="Bullet1"/>
        <w:ind w:left="850"/>
      </w:pPr>
      <w:r>
        <w:t>The VTS operator listening to the read-back to ascertain that the message has been correctly acknowledged and take immediate action to correct any discrepancies revealed by the read-back.</w:t>
      </w:r>
    </w:p>
    <w:tbl>
      <w:tblPr>
        <w:tblStyle w:val="Tabellrutnt"/>
        <w:tblW w:w="0" w:type="auto"/>
        <w:jc w:val="center"/>
        <w:shd w:val="clear" w:color="auto" w:fill="FADBD1" w:themeFill="background2" w:themeFillTint="33"/>
        <w:tblLook w:val="04A0" w:firstRow="1" w:lastRow="0" w:firstColumn="1" w:lastColumn="0" w:noHBand="0" w:noVBand="1"/>
      </w:tblPr>
      <w:tblGrid>
        <w:gridCol w:w="1416"/>
        <w:gridCol w:w="6701"/>
      </w:tblGrid>
      <w:tr w:rsidR="00D92376" w:rsidRPr="00D92376" w14:paraId="43189CEC" w14:textId="77777777" w:rsidTr="009212D7">
        <w:trPr>
          <w:tblHeader/>
          <w:jc w:val="center"/>
        </w:trPr>
        <w:tc>
          <w:tcPr>
            <w:tcW w:w="1416" w:type="dxa"/>
            <w:shd w:val="clear" w:color="auto" w:fill="FADBD1" w:themeFill="background2" w:themeFillTint="33"/>
          </w:tcPr>
          <w:p w14:paraId="5FBCB275" w14:textId="77777777" w:rsidR="00D92376" w:rsidRPr="009212D7" w:rsidRDefault="00D92376" w:rsidP="00D92376">
            <w:pPr>
              <w:pStyle w:val="Tableheading"/>
            </w:pPr>
            <w:r w:rsidRPr="009212D7">
              <w:t>VTS</w:t>
            </w:r>
          </w:p>
        </w:tc>
        <w:tc>
          <w:tcPr>
            <w:tcW w:w="6701" w:type="dxa"/>
            <w:shd w:val="clear" w:color="auto" w:fill="FADBD1" w:themeFill="background2" w:themeFillTint="33"/>
          </w:tcPr>
          <w:p w14:paraId="65171F4C" w14:textId="77777777" w:rsidR="00D92376" w:rsidRPr="00D92376" w:rsidRDefault="00D8664F" w:rsidP="00977243">
            <w:pPr>
              <w:pStyle w:val="Tabletext"/>
            </w:pPr>
            <w:r w:rsidRPr="00D8664F">
              <w:t>INFORMATION</w:t>
            </w:r>
            <w:r w:rsidR="0047071B">
              <w:t>.</w:t>
            </w:r>
            <w:r>
              <w:t xml:space="preserve"> </w:t>
            </w:r>
            <w:r w:rsidR="00D92376" w:rsidRPr="009212D7">
              <w:t>Berth changed to Elm five, read back over.</w:t>
            </w:r>
          </w:p>
        </w:tc>
      </w:tr>
      <w:tr w:rsidR="00D92376" w:rsidRPr="00D92376" w14:paraId="7211A2E5" w14:textId="77777777" w:rsidTr="009212D7">
        <w:trPr>
          <w:tblHeader/>
          <w:jc w:val="center"/>
        </w:trPr>
        <w:tc>
          <w:tcPr>
            <w:tcW w:w="1416" w:type="dxa"/>
            <w:shd w:val="clear" w:color="auto" w:fill="D4F1D3" w:themeFill="text2" w:themeFillTint="33"/>
          </w:tcPr>
          <w:p w14:paraId="2248DC4F" w14:textId="77777777" w:rsidR="00D92376" w:rsidRPr="009212D7" w:rsidRDefault="00D92376">
            <w:pPr>
              <w:pStyle w:val="Tableheading"/>
            </w:pPr>
            <w:r w:rsidRPr="009212D7">
              <w:rPr>
                <w:lang w:val="en-GB"/>
              </w:rPr>
              <w:t xml:space="preserve">SHIP </w:t>
            </w:r>
          </w:p>
        </w:tc>
        <w:tc>
          <w:tcPr>
            <w:tcW w:w="6701" w:type="dxa"/>
            <w:shd w:val="clear" w:color="auto" w:fill="D4F1D3" w:themeFill="text2" w:themeFillTint="33"/>
          </w:tcPr>
          <w:p w14:paraId="60387C9E" w14:textId="77777777" w:rsidR="00D92376" w:rsidRPr="009212D7" w:rsidRDefault="00D92376" w:rsidP="00977243">
            <w:pPr>
              <w:pStyle w:val="Tabletext"/>
            </w:pPr>
            <w:r w:rsidRPr="009212D7">
              <w:t>Berth changed to Acorn five, over.</w:t>
            </w:r>
          </w:p>
        </w:tc>
      </w:tr>
      <w:tr w:rsidR="00D92376" w:rsidRPr="00D92376" w14:paraId="34241E0B" w14:textId="77777777" w:rsidTr="009212D7">
        <w:trPr>
          <w:tblHeader/>
          <w:jc w:val="center"/>
        </w:trPr>
        <w:tc>
          <w:tcPr>
            <w:tcW w:w="1416" w:type="dxa"/>
            <w:shd w:val="clear" w:color="auto" w:fill="FADBD1" w:themeFill="background2" w:themeFillTint="33"/>
          </w:tcPr>
          <w:p w14:paraId="29A321CE" w14:textId="77777777" w:rsidR="00D92376" w:rsidRPr="009212D7" w:rsidRDefault="00D92376" w:rsidP="00D92376">
            <w:pPr>
              <w:pStyle w:val="Tableheading"/>
            </w:pPr>
            <w:r w:rsidRPr="009212D7">
              <w:t>VTS</w:t>
            </w:r>
          </w:p>
        </w:tc>
        <w:tc>
          <w:tcPr>
            <w:tcW w:w="6701" w:type="dxa"/>
            <w:shd w:val="clear" w:color="auto" w:fill="FADBD1" w:themeFill="background2" w:themeFillTint="33"/>
          </w:tcPr>
          <w:p w14:paraId="7254A3FD" w14:textId="77777777" w:rsidR="00D92376" w:rsidRPr="009212D7" w:rsidRDefault="00D92376" w:rsidP="00977243">
            <w:pPr>
              <w:pStyle w:val="Tabletext"/>
            </w:pPr>
            <w:r w:rsidRPr="009212D7">
              <w:t>NO.  Berth changed to Elm five, read back over.</w:t>
            </w:r>
          </w:p>
        </w:tc>
      </w:tr>
      <w:tr w:rsidR="00D92376" w:rsidRPr="00D92376" w14:paraId="10FB84A3" w14:textId="77777777" w:rsidTr="009212D7">
        <w:trPr>
          <w:tblHeader/>
          <w:jc w:val="center"/>
        </w:trPr>
        <w:tc>
          <w:tcPr>
            <w:tcW w:w="1416" w:type="dxa"/>
            <w:shd w:val="clear" w:color="auto" w:fill="D4F1D3" w:themeFill="text2" w:themeFillTint="33"/>
          </w:tcPr>
          <w:p w14:paraId="68A14CA8" w14:textId="77777777" w:rsidR="00D92376" w:rsidRPr="009212D7" w:rsidRDefault="00D92376" w:rsidP="00D92376">
            <w:pPr>
              <w:pStyle w:val="Tableheading"/>
            </w:pPr>
            <w:r w:rsidRPr="00D92376">
              <w:rPr>
                <w:lang w:val="en-GB"/>
              </w:rPr>
              <w:t xml:space="preserve">SHIP </w:t>
            </w:r>
          </w:p>
        </w:tc>
        <w:tc>
          <w:tcPr>
            <w:tcW w:w="6701" w:type="dxa"/>
            <w:shd w:val="clear" w:color="auto" w:fill="D4F1D3" w:themeFill="text2" w:themeFillTint="33"/>
          </w:tcPr>
          <w:p w14:paraId="0F06BFDF" w14:textId="77777777" w:rsidR="00D92376" w:rsidRPr="009212D7" w:rsidRDefault="00D92376" w:rsidP="00977243">
            <w:pPr>
              <w:pStyle w:val="Tabletext"/>
            </w:pPr>
            <w:r w:rsidRPr="009212D7">
              <w:t>Berth changed to Elm five, over.</w:t>
            </w:r>
          </w:p>
        </w:tc>
      </w:tr>
      <w:tr w:rsidR="00D92376" w:rsidRPr="00F55AD7" w14:paraId="48CC938F" w14:textId="77777777" w:rsidTr="009212D7">
        <w:trPr>
          <w:tblHeader/>
          <w:jc w:val="center"/>
        </w:trPr>
        <w:tc>
          <w:tcPr>
            <w:tcW w:w="1416" w:type="dxa"/>
            <w:shd w:val="clear" w:color="auto" w:fill="FADBD1" w:themeFill="background2" w:themeFillTint="33"/>
          </w:tcPr>
          <w:p w14:paraId="1C1C24A7" w14:textId="77777777" w:rsidR="00D92376" w:rsidRPr="009212D7" w:rsidRDefault="00D92376">
            <w:pPr>
              <w:pStyle w:val="Tableheading"/>
            </w:pPr>
            <w:r w:rsidRPr="009212D7">
              <w:t>VTS</w:t>
            </w:r>
          </w:p>
        </w:tc>
        <w:tc>
          <w:tcPr>
            <w:tcW w:w="6701" w:type="dxa"/>
            <w:shd w:val="clear" w:color="auto" w:fill="FADBD1" w:themeFill="background2" w:themeFillTint="33"/>
          </w:tcPr>
          <w:p w14:paraId="7EB6E06C" w14:textId="77777777" w:rsidR="00D92376" w:rsidRPr="009212D7" w:rsidRDefault="006B0791" w:rsidP="00D92376">
            <w:pPr>
              <w:pStyle w:val="Tabletext"/>
            </w:pPr>
            <w:r>
              <w:t>YES</w:t>
            </w:r>
            <w:r w:rsidR="009212D7">
              <w:t>.</w:t>
            </w:r>
            <w:r w:rsidR="00D92376" w:rsidRPr="009212D7">
              <w:t xml:space="preserve"> Out</w:t>
            </w:r>
          </w:p>
        </w:tc>
      </w:tr>
    </w:tbl>
    <w:p w14:paraId="6B45A665" w14:textId="77777777" w:rsidR="00123A68" w:rsidRDefault="00123A68" w:rsidP="009212D7">
      <w:pPr>
        <w:pStyle w:val="Rubrik3"/>
      </w:pPr>
      <w:bookmarkStart w:id="74" w:name="_Toc67943050"/>
      <w:r>
        <w:t>INFLUENCE OF INTERNAL AND EXTERNAL FACTORS</w:t>
      </w:r>
      <w:bookmarkEnd w:id="74"/>
    </w:p>
    <w:p w14:paraId="6A0D5B89" w14:textId="77777777" w:rsidR="00BB6FBC" w:rsidRDefault="00123A68" w:rsidP="00123A68">
      <w:pPr>
        <w:pStyle w:val="Brdtext"/>
      </w:pPr>
      <w:r>
        <w:t>Some factors such as mental and emotional state, health, culture, working environment, distractions etc. can influence the interpretation of communications. Efforts should be made to minimise their negative effects on communications.</w:t>
      </w:r>
    </w:p>
    <w:p w14:paraId="1D7D97E0" w14:textId="77777777" w:rsidR="003D0D9E" w:rsidRDefault="003D0D9E">
      <w:pPr>
        <w:spacing w:after="200" w:line="276" w:lineRule="auto"/>
        <w:rPr>
          <w:rFonts w:asciiTheme="majorHAnsi" w:eastAsiaTheme="majorEastAsia" w:hAnsiTheme="majorHAnsi" w:cstheme="majorBidi"/>
          <w:b/>
          <w:bCs/>
          <w:caps/>
          <w:color w:val="407EC9"/>
          <w:sz w:val="28"/>
          <w:szCs w:val="24"/>
        </w:rPr>
      </w:pPr>
      <w:r>
        <w:br w:type="page"/>
      </w:r>
    </w:p>
    <w:p w14:paraId="76381E93" w14:textId="77777777" w:rsidR="00123A68" w:rsidRPr="009212D7" w:rsidRDefault="00123A68" w:rsidP="009212D7">
      <w:pPr>
        <w:pStyle w:val="Rubrik1"/>
      </w:pPr>
      <w:bookmarkStart w:id="75" w:name="_Toc67943051"/>
      <w:r w:rsidRPr="009212D7">
        <w:lastRenderedPageBreak/>
        <w:t xml:space="preserve">PART C </w:t>
      </w:r>
      <w:r w:rsidRPr="009212D7">
        <w:tab/>
        <w:t>STANDARD PHRASE</w:t>
      </w:r>
      <w:r w:rsidR="007038E2" w:rsidRPr="009212D7">
        <w:t>S</w:t>
      </w:r>
      <w:bookmarkEnd w:id="75"/>
    </w:p>
    <w:p w14:paraId="61F9E210" w14:textId="77777777" w:rsidR="00123A68" w:rsidRPr="00123A68" w:rsidRDefault="00123A68" w:rsidP="00123A68">
      <w:pPr>
        <w:pStyle w:val="Heading1separatationline"/>
      </w:pPr>
    </w:p>
    <w:p w14:paraId="4A6278F9" w14:textId="77777777" w:rsidR="00197F5D" w:rsidRDefault="00197F5D" w:rsidP="009212D7">
      <w:pPr>
        <w:pStyle w:val="Rubrik2"/>
      </w:pPr>
      <w:bookmarkStart w:id="76" w:name="_Toc67943052"/>
      <w:r w:rsidRPr="006E059F">
        <w:t>OVERVIEW</w:t>
      </w:r>
      <w:bookmarkEnd w:id="76"/>
    </w:p>
    <w:p w14:paraId="3EC7B748" w14:textId="77777777" w:rsidR="009212D7" w:rsidRPr="009212D7" w:rsidRDefault="009212D7" w:rsidP="009212D7">
      <w:pPr>
        <w:pStyle w:val="Heading2separationline"/>
      </w:pPr>
    </w:p>
    <w:p w14:paraId="0ECF224C" w14:textId="77777777" w:rsidR="00197F5D" w:rsidRPr="009212D7" w:rsidRDefault="00197F5D" w:rsidP="009212D7">
      <w:pPr>
        <w:pStyle w:val="Brdtext"/>
      </w:pPr>
      <w:r w:rsidRPr="009212D7">
        <w:t xml:space="preserve">The aim of this </w:t>
      </w:r>
      <w:r w:rsidR="0022238E">
        <w:t>part</w:t>
      </w:r>
      <w:r w:rsidR="0022238E" w:rsidRPr="009212D7">
        <w:t xml:space="preserve"> </w:t>
      </w:r>
      <w:r w:rsidRPr="009212D7">
        <w:t xml:space="preserve">is to establish globally harmonised standard phrases for use by a VTS.  VTS personnel should be familiar with these phrases, which should be remembered for immediate recall.     It follows that the number of standard VTS phrases should be limited to those that VTS personnel can reasonably be expected to learn and this section, therefore, restricts the number of standard phrases to those operational circumstances where it is judged that time may be critical or where misunderstandings might compromise safety. </w:t>
      </w:r>
    </w:p>
    <w:p w14:paraId="3B63689E" w14:textId="77777777" w:rsidR="00197F5D" w:rsidRPr="009212D7" w:rsidRDefault="00197F5D" w:rsidP="009212D7">
      <w:pPr>
        <w:pStyle w:val="Brdtext"/>
      </w:pPr>
      <w:r w:rsidRPr="009212D7">
        <w:t>Message markers have intentionally not been included in the standard phrases as the appropriate message marker may differ dependent on the context.</w:t>
      </w:r>
    </w:p>
    <w:p w14:paraId="6FB15946" w14:textId="28077252" w:rsidR="00197F5D" w:rsidRDefault="00197F5D" w:rsidP="009212D7">
      <w:pPr>
        <w:pStyle w:val="Brdtext"/>
      </w:pPr>
      <w:r w:rsidRPr="009212D7">
        <w:t xml:space="preserve">These standard phrases are not intended to </w:t>
      </w:r>
      <w:r w:rsidR="008C6C28">
        <w:t>replace</w:t>
      </w:r>
      <w:r w:rsidR="008C6C28" w:rsidRPr="009212D7">
        <w:t xml:space="preserve"> </w:t>
      </w:r>
      <w:r w:rsidRPr="009212D7">
        <w:t xml:space="preserve">or contradict the International Regulations for Preventing Collisions at Sea, 1972 or special local rules or recommendations made by IMO concerning ships' routeing. Neither are they intended to supersede the International Code of Signals nor to </w:t>
      </w:r>
      <w:r w:rsidR="008C6C28">
        <w:t>replace</w:t>
      </w:r>
      <w:r w:rsidR="008C6C28" w:rsidRPr="009212D7">
        <w:t xml:space="preserve"> </w:t>
      </w:r>
      <w:r w:rsidRPr="009212D7">
        <w:t xml:space="preserve">normal radiotelephone practice as set out in the ITU </w:t>
      </w:r>
      <w:r w:rsidR="008E4E12">
        <w:t xml:space="preserve">Radio </w:t>
      </w:r>
      <w:r w:rsidRPr="009212D7">
        <w:t>Regulations.  They are designed to complement the phrases in SMCP adapting them as necessary to align with current recognised best practice, recognising that SMCP has not been updated since 2001.</w:t>
      </w:r>
    </w:p>
    <w:p w14:paraId="01BAD782" w14:textId="77777777" w:rsidR="000A424E" w:rsidRDefault="000F074D" w:rsidP="00C10C07">
      <w:pPr>
        <w:pStyle w:val="Brdtext"/>
      </w:pPr>
      <w:bookmarkStart w:id="77" w:name="_Toc63751157"/>
      <w:bookmarkStart w:id="78" w:name="_Toc63751158"/>
      <w:bookmarkStart w:id="79" w:name="_Toc63751159"/>
      <w:bookmarkStart w:id="80" w:name="_Toc63751160"/>
      <w:bookmarkStart w:id="81" w:name="_Toc63751161"/>
      <w:bookmarkStart w:id="82" w:name="_Toc63751162"/>
      <w:bookmarkStart w:id="83" w:name="_Toc63751163"/>
      <w:bookmarkStart w:id="84" w:name="_Toc63751164"/>
      <w:bookmarkStart w:id="85" w:name="_Toc63751165"/>
      <w:bookmarkStart w:id="86" w:name="_Toc63751166"/>
      <w:bookmarkStart w:id="87" w:name="_Toc63751167"/>
      <w:bookmarkStart w:id="88" w:name="_Toc63751168"/>
      <w:bookmarkStart w:id="89" w:name="_Toc63751169"/>
      <w:bookmarkStart w:id="90" w:name="_Toc63751170"/>
      <w:bookmarkStart w:id="91" w:name="_Toc63751171"/>
      <w:bookmarkStart w:id="92" w:name="_Toc63751172"/>
      <w:bookmarkStart w:id="93" w:name="_Toc63751173"/>
      <w:bookmarkStart w:id="94" w:name="_Toc63751174"/>
      <w:bookmarkStart w:id="95" w:name="_Toc63751175"/>
      <w:bookmarkStart w:id="96" w:name="_Toc63751176"/>
      <w:bookmarkStart w:id="97" w:name="_Toc63751177"/>
      <w:bookmarkStart w:id="98" w:name="_Toc63751178"/>
      <w:bookmarkStart w:id="99" w:name="_Toc63751179"/>
      <w:bookmarkStart w:id="100" w:name="_Toc63751180"/>
      <w:bookmarkStart w:id="101" w:name="_Toc63751181"/>
      <w:bookmarkStart w:id="102" w:name="_Toc63751182"/>
      <w:bookmarkStart w:id="103" w:name="_Toc63751183"/>
      <w:bookmarkStart w:id="104" w:name="_Toc63751184"/>
      <w:bookmarkStart w:id="105" w:name="_Toc63751185"/>
      <w:bookmarkStart w:id="106" w:name="_Toc63751186"/>
      <w:bookmarkStart w:id="107" w:name="_Toc63751187"/>
      <w:bookmarkStart w:id="108" w:name="_Toc63751188"/>
      <w:bookmarkStart w:id="109" w:name="_Toc63751189"/>
      <w:bookmarkStart w:id="110" w:name="_Toc63751190"/>
      <w:bookmarkStart w:id="111" w:name="_Toc63751191"/>
      <w:bookmarkStart w:id="112" w:name="_Toc63751192"/>
      <w:bookmarkStart w:id="113" w:name="_Toc63751193"/>
      <w:bookmarkStart w:id="114" w:name="_Toc63751194"/>
      <w:bookmarkStart w:id="115" w:name="_Toc63751195"/>
      <w:bookmarkStart w:id="116" w:name="_Toc63751196"/>
      <w:bookmarkStart w:id="117" w:name="_Toc63344741"/>
      <w:bookmarkStart w:id="118" w:name="_Toc63751197"/>
      <w:bookmarkStart w:id="119" w:name="_Toc63344606"/>
      <w:bookmarkStart w:id="120" w:name="_Toc63344746"/>
      <w:bookmarkStart w:id="121" w:name="_Toc63749176"/>
      <w:bookmarkStart w:id="122" w:name="_Toc63749246"/>
      <w:bookmarkStart w:id="123" w:name="_Toc63749316"/>
      <w:bookmarkStart w:id="124" w:name="_Toc63749734"/>
      <w:bookmarkStart w:id="125" w:name="_Toc63751202"/>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t xml:space="preserve">The following </w:t>
      </w:r>
      <w:r w:rsidR="0022238E">
        <w:t xml:space="preserve">typographical </w:t>
      </w:r>
      <w:r w:rsidR="00E15A7D">
        <w:t xml:space="preserve">conventions </w:t>
      </w:r>
      <w:r>
        <w:t xml:space="preserve">are used throughout this </w:t>
      </w:r>
      <w:r w:rsidR="0022238E">
        <w:t xml:space="preserve">part </w:t>
      </w:r>
      <w:r w:rsidR="00C10C07">
        <w:t>to clearly emphasise the recommended phrases</w:t>
      </w:r>
      <w:r>
        <w:t>:</w:t>
      </w:r>
    </w:p>
    <w:tbl>
      <w:tblPr>
        <w:tblStyle w:val="Tabellrutnt"/>
        <w:tblW w:w="0" w:type="auto"/>
        <w:jc w:val="center"/>
        <w:shd w:val="clear" w:color="auto" w:fill="E0E6F3" w:themeFill="accent5" w:themeFillTint="33"/>
        <w:tblLook w:val="04A0" w:firstRow="1" w:lastRow="0" w:firstColumn="1" w:lastColumn="0" w:noHBand="0" w:noVBand="1"/>
      </w:tblPr>
      <w:tblGrid>
        <w:gridCol w:w="9576"/>
      </w:tblGrid>
      <w:tr w:rsidR="007038E2" w:rsidRPr="00F55AD7" w14:paraId="740DC88C" w14:textId="77777777" w:rsidTr="00D16239">
        <w:trPr>
          <w:cantSplit/>
          <w:jc w:val="center"/>
        </w:trPr>
        <w:tc>
          <w:tcPr>
            <w:tcW w:w="9576" w:type="dxa"/>
            <w:shd w:val="clear" w:color="auto" w:fill="E0E6F3" w:themeFill="accent5" w:themeFillTint="33"/>
            <w:vAlign w:val="center"/>
          </w:tcPr>
          <w:p w14:paraId="77EA3A1D" w14:textId="77777777" w:rsidR="007038E2" w:rsidRPr="00D54B83" w:rsidRDefault="007038E2" w:rsidP="007038E2">
            <w:pPr>
              <w:pStyle w:val="Tabletext"/>
            </w:pPr>
            <w:r w:rsidRPr="00D54B83">
              <w:t xml:space="preserve"> ( )</w:t>
            </w:r>
            <w:r w:rsidRPr="00D54B83">
              <w:tab/>
              <w:t>brackets indicate that the part of the message enclosed within the brackets may be added where relevant;</w:t>
            </w:r>
          </w:p>
          <w:p w14:paraId="6FC46AF6" w14:textId="77777777" w:rsidR="007038E2" w:rsidRPr="00D54B83" w:rsidRDefault="007038E2" w:rsidP="007038E2">
            <w:pPr>
              <w:pStyle w:val="Tabletext"/>
            </w:pPr>
            <w:r w:rsidRPr="00D54B83">
              <w:t>[  ]          square brackets indicate optional content</w:t>
            </w:r>
          </w:p>
          <w:p w14:paraId="5D485D05" w14:textId="77777777" w:rsidR="007038E2" w:rsidRPr="00D54B83" w:rsidRDefault="007038E2" w:rsidP="007038E2">
            <w:pPr>
              <w:pStyle w:val="Tabletext"/>
            </w:pPr>
            <w:r w:rsidRPr="00D54B83">
              <w:t>/</w:t>
            </w:r>
            <w:r w:rsidRPr="00D54B83">
              <w:tab/>
              <w:t>oblique strokes indicate that the items on either side of the stroke are alternatives;</w:t>
            </w:r>
          </w:p>
          <w:p w14:paraId="3C257A2F" w14:textId="77777777" w:rsidR="007038E2" w:rsidRPr="00D54B83" w:rsidRDefault="007038E2" w:rsidP="007038E2">
            <w:pPr>
              <w:pStyle w:val="Tabletext"/>
            </w:pPr>
            <w:r w:rsidRPr="00D54B83">
              <w:t>...</w:t>
            </w:r>
            <w:r w:rsidRPr="00D54B83">
              <w:tab/>
              <w:t>dots indicate that the relevant information is to be filled in where the dots occur;</w:t>
            </w:r>
          </w:p>
          <w:p w14:paraId="04CD3019" w14:textId="77777777" w:rsidR="007038E2" w:rsidRPr="00D54B83" w:rsidRDefault="007038E2" w:rsidP="007038E2">
            <w:pPr>
              <w:pStyle w:val="Tabletext"/>
            </w:pPr>
            <w:r w:rsidRPr="00D54B83">
              <w:t>(italic letters) indicate the kind of information requested;</w:t>
            </w:r>
          </w:p>
          <w:p w14:paraId="4EBAEC73" w14:textId="77777777" w:rsidR="007038E2" w:rsidRPr="00F55AD7" w:rsidRDefault="007038E2" w:rsidP="007038E2">
            <w:pPr>
              <w:pStyle w:val="Tabletext"/>
            </w:pPr>
            <w:r w:rsidRPr="00D54B83">
              <w:t>~</w:t>
            </w:r>
            <w:r w:rsidRPr="00D54B83">
              <w:tab/>
              <w:t>tildes precede possible words or phrases which can be used after/in association with the given standard phrase.</w:t>
            </w:r>
          </w:p>
        </w:tc>
      </w:tr>
    </w:tbl>
    <w:p w14:paraId="4FD39BB8" w14:textId="77777777" w:rsidR="0042325E" w:rsidRDefault="0042325E" w:rsidP="00E15A7D">
      <w:pPr>
        <w:pStyle w:val="Rubrik2"/>
      </w:pPr>
      <w:bookmarkStart w:id="126" w:name="_Toc67943053"/>
      <w:r>
        <w:t>GENERAL</w:t>
      </w:r>
      <w:bookmarkEnd w:id="126"/>
      <w:r>
        <w:t xml:space="preserve"> </w:t>
      </w:r>
    </w:p>
    <w:p w14:paraId="0409BB3D" w14:textId="77777777" w:rsidR="000F074D" w:rsidRDefault="000F074D" w:rsidP="000F074D">
      <w:pPr>
        <w:pStyle w:val="Heading1separatationline"/>
      </w:pPr>
    </w:p>
    <w:p w14:paraId="0460BB07" w14:textId="3EBB7CD3" w:rsidR="00E15A7D" w:rsidRDefault="0042325E" w:rsidP="00E15A7D">
      <w:pPr>
        <w:pStyle w:val="Rubrik3"/>
      </w:pPr>
      <w:bookmarkStart w:id="127" w:name="_Toc63751205"/>
      <w:bookmarkStart w:id="128" w:name="_Toc63344749"/>
      <w:bookmarkStart w:id="129" w:name="_Toc63751206"/>
      <w:bookmarkStart w:id="130" w:name="_Toc67943054"/>
      <w:bookmarkEnd w:id="127"/>
      <w:bookmarkEnd w:id="128"/>
      <w:bookmarkEnd w:id="129"/>
      <w:r>
        <w:t>GENERIC COMMUNICATIONS</w:t>
      </w:r>
      <w:bookmarkEnd w:id="130"/>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42325E" w:rsidRPr="0042325E" w14:paraId="6464E55A" w14:textId="77777777" w:rsidTr="0042325E">
        <w:trPr>
          <w:trHeight w:val="360"/>
          <w:tblHeader/>
        </w:trPr>
        <w:tc>
          <w:tcPr>
            <w:tcW w:w="3691" w:type="dxa"/>
            <w:shd w:val="clear" w:color="auto" w:fill="D9E2F3"/>
            <w:vAlign w:val="center"/>
          </w:tcPr>
          <w:p w14:paraId="0DF3A0F0" w14:textId="77777777" w:rsidR="0042325E" w:rsidRPr="0042325E" w:rsidRDefault="0042325E" w:rsidP="0042325E">
            <w:pPr>
              <w:pStyle w:val="Tableheading"/>
            </w:pPr>
            <w:r w:rsidRPr="0042325E">
              <w:t>Message Element</w:t>
            </w:r>
          </w:p>
        </w:tc>
        <w:tc>
          <w:tcPr>
            <w:tcW w:w="6520" w:type="dxa"/>
            <w:shd w:val="clear" w:color="auto" w:fill="D9E2F3"/>
            <w:vAlign w:val="center"/>
          </w:tcPr>
          <w:p w14:paraId="5671BCCD" w14:textId="77777777" w:rsidR="0042325E" w:rsidRPr="0042325E" w:rsidRDefault="0042325E" w:rsidP="0042325E">
            <w:pPr>
              <w:pStyle w:val="Tableheading"/>
            </w:pPr>
            <w:r w:rsidRPr="0042325E">
              <w:t>Message Intent</w:t>
            </w:r>
          </w:p>
        </w:tc>
      </w:tr>
      <w:tr w:rsidR="0042325E" w:rsidRPr="0042325E" w14:paraId="4BC98639"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0DBFA895" w14:textId="77777777" w:rsidR="0042325E" w:rsidRPr="0042325E" w:rsidRDefault="0042325E" w:rsidP="0042325E">
            <w:pPr>
              <w:pStyle w:val="Tabletext"/>
            </w:pPr>
            <w:r w:rsidRPr="0042325E">
              <w:t>RECEIVED</w:t>
            </w:r>
          </w:p>
        </w:tc>
        <w:tc>
          <w:tcPr>
            <w:tcW w:w="6520" w:type="dxa"/>
            <w:tcBorders>
              <w:top w:val="single" w:sz="4" w:space="0" w:color="auto"/>
              <w:left w:val="single" w:sz="4" w:space="0" w:color="auto"/>
              <w:bottom w:val="single" w:sz="4" w:space="0" w:color="auto"/>
              <w:right w:val="single" w:sz="4" w:space="0" w:color="auto"/>
            </w:tcBorders>
          </w:tcPr>
          <w:p w14:paraId="0CB30B6A" w14:textId="5E072A64" w:rsidR="0042325E" w:rsidRPr="0042325E" w:rsidRDefault="0042325E" w:rsidP="0071708A">
            <w:pPr>
              <w:pStyle w:val="Tabletext"/>
            </w:pPr>
            <w:r w:rsidRPr="0042325E">
              <w:t xml:space="preserve">Information has been received </w:t>
            </w:r>
            <w:r w:rsidR="00E93766">
              <w:t>and only acknowledgement of receipt is needed</w:t>
            </w:r>
          </w:p>
        </w:tc>
      </w:tr>
      <w:tr w:rsidR="0042325E" w:rsidRPr="0042325E" w14:paraId="5F7C4C93"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0D2F12B3" w14:textId="40B98024" w:rsidR="0042325E" w:rsidRPr="0042325E" w:rsidRDefault="002D7F76" w:rsidP="0042325E">
            <w:pPr>
              <w:pStyle w:val="Tabletext"/>
            </w:pPr>
            <w:r>
              <w:t>PERMISSION (to)</w:t>
            </w:r>
          </w:p>
        </w:tc>
        <w:tc>
          <w:tcPr>
            <w:tcW w:w="6520" w:type="dxa"/>
            <w:tcBorders>
              <w:top w:val="single" w:sz="4" w:space="0" w:color="auto"/>
              <w:left w:val="single" w:sz="4" w:space="0" w:color="auto"/>
              <w:bottom w:val="single" w:sz="4" w:space="0" w:color="auto"/>
              <w:right w:val="single" w:sz="4" w:space="0" w:color="auto"/>
            </w:tcBorders>
          </w:tcPr>
          <w:p w14:paraId="61ED1645" w14:textId="77777777" w:rsidR="0042325E" w:rsidRPr="0042325E" w:rsidRDefault="0042325E" w:rsidP="0042325E">
            <w:pPr>
              <w:pStyle w:val="Tabletext"/>
            </w:pPr>
            <w:r w:rsidRPr="0042325E">
              <w:t>Permission for proposed action granted</w:t>
            </w:r>
          </w:p>
        </w:tc>
      </w:tr>
      <w:tr w:rsidR="0042325E" w:rsidRPr="0042325E" w14:paraId="5B83766D"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3E9298BE" w14:textId="77777777" w:rsidR="0042325E" w:rsidRPr="0042325E" w:rsidRDefault="0042325E" w:rsidP="0042325E">
            <w:pPr>
              <w:pStyle w:val="Tabletext"/>
            </w:pPr>
            <w:r w:rsidRPr="0042325E">
              <w:t>CHECK</w:t>
            </w:r>
          </w:p>
        </w:tc>
        <w:tc>
          <w:tcPr>
            <w:tcW w:w="6520" w:type="dxa"/>
            <w:tcBorders>
              <w:top w:val="single" w:sz="4" w:space="0" w:color="auto"/>
              <w:left w:val="single" w:sz="4" w:space="0" w:color="auto"/>
              <w:bottom w:val="single" w:sz="4" w:space="0" w:color="auto"/>
              <w:right w:val="single" w:sz="4" w:space="0" w:color="auto"/>
            </w:tcBorders>
          </w:tcPr>
          <w:p w14:paraId="18FA75BC" w14:textId="4CBB46B1" w:rsidR="0042325E" w:rsidRPr="0042325E" w:rsidRDefault="0042325E" w:rsidP="0071708A">
            <w:pPr>
              <w:pStyle w:val="Tabletext"/>
            </w:pPr>
            <w:r w:rsidRPr="0042325E">
              <w:t>Examine (something) in order to determine its accuracy, quality, or condition, or to detect the presence of something</w:t>
            </w:r>
          </w:p>
        </w:tc>
      </w:tr>
      <w:tr w:rsidR="0042325E" w:rsidRPr="0042325E" w14:paraId="07B15A12"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5D63183A" w14:textId="77777777" w:rsidR="0042325E" w:rsidRPr="0042325E" w:rsidRDefault="0042325E" w:rsidP="0042325E">
            <w:pPr>
              <w:pStyle w:val="Tabletext"/>
            </w:pPr>
            <w:r w:rsidRPr="0042325E">
              <w:t>CONFIRM</w:t>
            </w:r>
          </w:p>
        </w:tc>
        <w:tc>
          <w:tcPr>
            <w:tcW w:w="6520" w:type="dxa"/>
            <w:tcBorders>
              <w:top w:val="single" w:sz="4" w:space="0" w:color="auto"/>
              <w:left w:val="single" w:sz="4" w:space="0" w:color="auto"/>
              <w:bottom w:val="single" w:sz="4" w:space="0" w:color="auto"/>
              <w:right w:val="single" w:sz="4" w:space="0" w:color="auto"/>
            </w:tcBorders>
          </w:tcPr>
          <w:p w14:paraId="3DA540BD" w14:textId="3709FDE6" w:rsidR="0042325E" w:rsidRPr="0042325E" w:rsidRDefault="0042325E" w:rsidP="0071708A">
            <w:pPr>
              <w:pStyle w:val="Tabletext"/>
            </w:pPr>
            <w:r w:rsidRPr="0042325E">
              <w:t xml:space="preserve">Request verification of something: (e.g. permission, instruction, action, information, intentions). For example, </w:t>
            </w:r>
            <w:r w:rsidRPr="0042325E">
              <w:rPr>
                <w:i/>
              </w:rPr>
              <w:t>Confirm you have received the following…?</w:t>
            </w:r>
          </w:p>
        </w:tc>
      </w:tr>
      <w:tr w:rsidR="0042325E" w:rsidRPr="0042325E" w14:paraId="5B934838"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39D91BFD" w14:textId="77777777" w:rsidR="0042325E" w:rsidRPr="0042325E" w:rsidRDefault="0042325E" w:rsidP="0042325E">
            <w:pPr>
              <w:pStyle w:val="Tabletext"/>
            </w:pPr>
            <w:r w:rsidRPr="0042325E">
              <w:t>CONTACT</w:t>
            </w:r>
          </w:p>
        </w:tc>
        <w:tc>
          <w:tcPr>
            <w:tcW w:w="6520" w:type="dxa"/>
            <w:tcBorders>
              <w:top w:val="single" w:sz="4" w:space="0" w:color="auto"/>
              <w:left w:val="single" w:sz="4" w:space="0" w:color="auto"/>
              <w:bottom w:val="single" w:sz="4" w:space="0" w:color="auto"/>
              <w:right w:val="single" w:sz="4" w:space="0" w:color="auto"/>
            </w:tcBorders>
          </w:tcPr>
          <w:p w14:paraId="59137C45" w14:textId="77777777" w:rsidR="0042325E" w:rsidRPr="0042325E" w:rsidRDefault="0042325E" w:rsidP="0042325E">
            <w:pPr>
              <w:pStyle w:val="Tabletext"/>
              <w:rPr>
                <w:rFonts w:eastAsia="Calibri"/>
              </w:rPr>
            </w:pPr>
            <w:r w:rsidRPr="0042325E">
              <w:rPr>
                <w:rFonts w:eastAsia="Calibri"/>
              </w:rPr>
              <w:t>Establish</w:t>
            </w:r>
            <w:r w:rsidRPr="0042325E">
              <w:rPr>
                <w:rFonts w:eastAsia="Calibri"/>
                <w:spacing w:val="-8"/>
              </w:rPr>
              <w:t xml:space="preserve"> </w:t>
            </w:r>
            <w:r w:rsidRPr="0042325E">
              <w:rPr>
                <w:rFonts w:eastAsia="Calibri"/>
              </w:rPr>
              <w:t>communications</w:t>
            </w:r>
            <w:r w:rsidRPr="0042325E">
              <w:rPr>
                <w:rFonts w:eastAsia="Calibri"/>
                <w:spacing w:val="-8"/>
              </w:rPr>
              <w:t xml:space="preserve"> </w:t>
            </w:r>
            <w:r w:rsidRPr="0042325E">
              <w:rPr>
                <w:rFonts w:eastAsia="Calibri"/>
              </w:rPr>
              <w:t>with…</w:t>
            </w:r>
            <w:r w:rsidRPr="0042325E">
              <w:rPr>
                <w:rFonts w:eastAsia="Calibri"/>
                <w:spacing w:val="-8"/>
              </w:rPr>
              <w:t xml:space="preserve"> </w:t>
            </w:r>
          </w:p>
        </w:tc>
      </w:tr>
      <w:tr w:rsidR="0042325E" w:rsidRPr="0042325E" w14:paraId="2CDDFAC0"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3C466E6D" w14:textId="77777777" w:rsidR="0042325E" w:rsidRPr="0042325E" w:rsidRDefault="0042325E" w:rsidP="0042325E">
            <w:pPr>
              <w:pStyle w:val="Tabletext"/>
            </w:pPr>
            <w:r w:rsidRPr="0042325E">
              <w:t>CORRECTION</w:t>
            </w:r>
          </w:p>
        </w:tc>
        <w:tc>
          <w:tcPr>
            <w:tcW w:w="6520" w:type="dxa"/>
            <w:tcBorders>
              <w:top w:val="single" w:sz="4" w:space="0" w:color="auto"/>
              <w:left w:val="single" w:sz="4" w:space="0" w:color="auto"/>
              <w:bottom w:val="single" w:sz="4" w:space="0" w:color="auto"/>
              <w:right w:val="single" w:sz="4" w:space="0" w:color="auto"/>
            </w:tcBorders>
          </w:tcPr>
          <w:p w14:paraId="75071C84" w14:textId="77777777" w:rsidR="0042325E" w:rsidRPr="0042325E" w:rsidRDefault="0042325E" w:rsidP="0042325E">
            <w:pPr>
              <w:pStyle w:val="Tabletext"/>
            </w:pPr>
            <w:r w:rsidRPr="0042325E">
              <w:t>A change that rectifies an error or inaccuracy</w:t>
            </w:r>
          </w:p>
        </w:tc>
      </w:tr>
      <w:tr w:rsidR="0042325E" w:rsidRPr="0042325E" w14:paraId="4ABC3C1D"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5AE968E5" w14:textId="77777777" w:rsidR="0042325E" w:rsidRPr="0042325E" w:rsidRDefault="0042325E" w:rsidP="0042325E">
            <w:pPr>
              <w:pStyle w:val="Tabletext"/>
            </w:pPr>
            <w:r w:rsidRPr="0042325E">
              <w:t>DISREGARD</w:t>
            </w:r>
          </w:p>
        </w:tc>
        <w:tc>
          <w:tcPr>
            <w:tcW w:w="6520" w:type="dxa"/>
            <w:tcBorders>
              <w:top w:val="single" w:sz="4" w:space="0" w:color="auto"/>
              <w:left w:val="single" w:sz="4" w:space="0" w:color="auto"/>
              <w:bottom w:val="single" w:sz="4" w:space="0" w:color="auto"/>
              <w:right w:val="single" w:sz="4" w:space="0" w:color="auto"/>
            </w:tcBorders>
          </w:tcPr>
          <w:p w14:paraId="476A0E87" w14:textId="77777777" w:rsidR="0042325E" w:rsidRPr="0042325E" w:rsidRDefault="0042325E" w:rsidP="0042325E">
            <w:pPr>
              <w:pStyle w:val="Tabletext"/>
            </w:pPr>
            <w:r w:rsidRPr="0042325E">
              <w:t>Ignore last message / Consider that transmission as not sent</w:t>
            </w:r>
          </w:p>
        </w:tc>
      </w:tr>
      <w:tr w:rsidR="0042325E" w:rsidRPr="00ED1EE9" w14:paraId="3430B0A7"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325B1408" w14:textId="77777777" w:rsidR="0042325E" w:rsidRPr="00E15A7D" w:rsidRDefault="0042325E" w:rsidP="0042325E">
            <w:pPr>
              <w:pStyle w:val="Tabletext"/>
            </w:pPr>
            <w:r w:rsidRPr="00E15A7D">
              <w:t>DO NOT</w:t>
            </w:r>
          </w:p>
        </w:tc>
        <w:tc>
          <w:tcPr>
            <w:tcW w:w="6520" w:type="dxa"/>
            <w:tcBorders>
              <w:top w:val="single" w:sz="4" w:space="0" w:color="auto"/>
              <w:left w:val="single" w:sz="4" w:space="0" w:color="auto"/>
              <w:bottom w:val="single" w:sz="4" w:space="0" w:color="auto"/>
              <w:right w:val="single" w:sz="4" w:space="0" w:color="auto"/>
            </w:tcBorders>
          </w:tcPr>
          <w:p w14:paraId="6B1C352B" w14:textId="77777777" w:rsidR="0042325E" w:rsidRPr="00ED1EE9" w:rsidRDefault="00FB4A24" w:rsidP="00FB4A24">
            <w:pPr>
              <w:pStyle w:val="Tabletext"/>
            </w:pPr>
            <w:r>
              <w:t xml:space="preserve">Direct or recommend </w:t>
            </w:r>
            <w:r w:rsidR="0042325E" w:rsidRPr="00E15A7D">
              <w:t>that an activity may not be carried out</w:t>
            </w:r>
          </w:p>
        </w:tc>
      </w:tr>
      <w:tr w:rsidR="0042325E" w:rsidRPr="0042325E" w14:paraId="2BA64FA0"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4AF5BE39" w14:textId="77777777" w:rsidR="0042325E" w:rsidRPr="00ED1EE9" w:rsidRDefault="003601BB" w:rsidP="0042325E">
            <w:pPr>
              <w:pStyle w:val="Tabletext"/>
            </w:pPr>
            <w:r w:rsidRPr="00ED1EE9">
              <w:lastRenderedPageBreak/>
              <w:t>(</w:t>
            </w:r>
            <w:r w:rsidR="0042325E" w:rsidRPr="00ED1EE9">
              <w:t>I</w:t>
            </w:r>
            <w:r w:rsidRPr="00ED1EE9">
              <w:t>)</w:t>
            </w:r>
            <w:r w:rsidR="0042325E" w:rsidRPr="00ED1EE9">
              <w:t xml:space="preserve"> REPEAT</w:t>
            </w:r>
          </w:p>
        </w:tc>
        <w:tc>
          <w:tcPr>
            <w:tcW w:w="6520" w:type="dxa"/>
            <w:tcBorders>
              <w:top w:val="single" w:sz="4" w:space="0" w:color="auto"/>
              <w:left w:val="single" w:sz="4" w:space="0" w:color="auto"/>
              <w:bottom w:val="single" w:sz="4" w:space="0" w:color="auto"/>
              <w:right w:val="single" w:sz="4" w:space="0" w:color="auto"/>
            </w:tcBorders>
          </w:tcPr>
          <w:p w14:paraId="508F7C74" w14:textId="77777777" w:rsidR="0042325E" w:rsidRPr="0042325E" w:rsidRDefault="0042325E" w:rsidP="0042325E">
            <w:pPr>
              <w:pStyle w:val="Tabletext"/>
            </w:pPr>
            <w:r w:rsidRPr="00ED1EE9">
              <w:t>I will state my message again</w:t>
            </w:r>
          </w:p>
        </w:tc>
      </w:tr>
      <w:tr w:rsidR="0042325E" w:rsidRPr="0042325E" w14:paraId="00F1B030"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26496CAB" w14:textId="77777777" w:rsidR="0042325E" w:rsidRPr="0042325E" w:rsidRDefault="003601BB" w:rsidP="0042325E">
            <w:pPr>
              <w:pStyle w:val="Tabletext"/>
            </w:pPr>
            <w:r>
              <w:t>(</w:t>
            </w:r>
            <w:r w:rsidR="0042325E" w:rsidRPr="0042325E">
              <w:t>I</w:t>
            </w:r>
            <w:r>
              <w:t>)</w:t>
            </w:r>
            <w:r w:rsidR="0042325E" w:rsidRPr="0042325E">
              <w:t xml:space="preserve"> SPELL</w:t>
            </w:r>
          </w:p>
        </w:tc>
        <w:tc>
          <w:tcPr>
            <w:tcW w:w="6520" w:type="dxa"/>
            <w:tcBorders>
              <w:top w:val="single" w:sz="4" w:space="0" w:color="auto"/>
              <w:left w:val="single" w:sz="4" w:space="0" w:color="auto"/>
              <w:bottom w:val="single" w:sz="4" w:space="0" w:color="auto"/>
              <w:right w:val="single" w:sz="4" w:space="0" w:color="auto"/>
            </w:tcBorders>
          </w:tcPr>
          <w:p w14:paraId="69DA90CB" w14:textId="77777777" w:rsidR="0042325E" w:rsidRPr="0042325E" w:rsidRDefault="0042325E" w:rsidP="0042325E">
            <w:pPr>
              <w:pStyle w:val="Tabletext"/>
            </w:pPr>
            <w:r w:rsidRPr="0042325E">
              <w:t>Phonetic spelling follows</w:t>
            </w:r>
          </w:p>
        </w:tc>
      </w:tr>
      <w:tr w:rsidR="0042325E" w:rsidRPr="0042325E" w14:paraId="7D379AF9"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5300DF41" w14:textId="77777777" w:rsidR="0042325E" w:rsidRPr="0042325E" w:rsidRDefault="0042325E" w:rsidP="0042325E">
            <w:pPr>
              <w:pStyle w:val="Tabletext"/>
            </w:pPr>
            <w:r w:rsidRPr="0042325E">
              <w:t>MAINTAIN</w:t>
            </w:r>
          </w:p>
        </w:tc>
        <w:tc>
          <w:tcPr>
            <w:tcW w:w="6520" w:type="dxa"/>
            <w:tcBorders>
              <w:top w:val="single" w:sz="4" w:space="0" w:color="auto"/>
              <w:left w:val="single" w:sz="4" w:space="0" w:color="auto"/>
              <w:bottom w:val="single" w:sz="4" w:space="0" w:color="auto"/>
              <w:right w:val="single" w:sz="4" w:space="0" w:color="auto"/>
            </w:tcBorders>
          </w:tcPr>
          <w:p w14:paraId="638194D5" w14:textId="77777777" w:rsidR="0042325E" w:rsidRPr="0042325E" w:rsidRDefault="0042325E" w:rsidP="0042325E">
            <w:pPr>
              <w:pStyle w:val="Tabletext"/>
            </w:pPr>
            <w:r w:rsidRPr="0042325E">
              <w:t>Continue in accordance with the condition(s) specified or in its literal sense, eg “Maintain your course”</w:t>
            </w:r>
          </w:p>
        </w:tc>
      </w:tr>
      <w:tr w:rsidR="0042325E" w:rsidRPr="00ED1EE9" w14:paraId="7247C99E"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59413C5D" w14:textId="77777777" w:rsidR="0042325E" w:rsidRPr="00E15A7D" w:rsidRDefault="0042325E" w:rsidP="0042325E">
            <w:pPr>
              <w:pStyle w:val="Tabletext"/>
            </w:pPr>
            <w:r w:rsidRPr="00E15A7D">
              <w:t>NO</w:t>
            </w:r>
          </w:p>
        </w:tc>
        <w:tc>
          <w:tcPr>
            <w:tcW w:w="6520" w:type="dxa"/>
            <w:tcBorders>
              <w:top w:val="single" w:sz="4" w:space="0" w:color="auto"/>
              <w:left w:val="single" w:sz="4" w:space="0" w:color="auto"/>
              <w:bottom w:val="single" w:sz="4" w:space="0" w:color="auto"/>
              <w:right w:val="single" w:sz="4" w:space="0" w:color="auto"/>
            </w:tcBorders>
          </w:tcPr>
          <w:p w14:paraId="36B5AA01" w14:textId="77777777" w:rsidR="0042325E" w:rsidRPr="00ED1EE9" w:rsidRDefault="0042325E" w:rsidP="0042325E">
            <w:pPr>
              <w:pStyle w:val="Tabletext"/>
            </w:pPr>
            <w:r w:rsidRPr="00E15A7D">
              <w:t>“No” or “Permission is not granted” or “That is not correct”</w:t>
            </w:r>
            <w:r w:rsidR="00191E50" w:rsidRPr="00ED1EE9">
              <w:t xml:space="preserve"> (response in the negative)</w:t>
            </w:r>
          </w:p>
        </w:tc>
      </w:tr>
      <w:tr w:rsidR="0042325E" w:rsidRPr="00ED1EE9" w14:paraId="68AE8A8F"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470EA9C2" w14:textId="77777777" w:rsidR="0042325E" w:rsidRPr="00ED1EE9" w:rsidRDefault="0042325E" w:rsidP="0042325E">
            <w:pPr>
              <w:pStyle w:val="Tabletext"/>
            </w:pPr>
            <w:r w:rsidRPr="00ED1EE9">
              <w:t>OUT</w:t>
            </w:r>
          </w:p>
        </w:tc>
        <w:tc>
          <w:tcPr>
            <w:tcW w:w="6520" w:type="dxa"/>
            <w:tcBorders>
              <w:top w:val="single" w:sz="4" w:space="0" w:color="auto"/>
              <w:left w:val="single" w:sz="4" w:space="0" w:color="auto"/>
              <w:bottom w:val="single" w:sz="4" w:space="0" w:color="auto"/>
              <w:right w:val="single" w:sz="4" w:space="0" w:color="auto"/>
            </w:tcBorders>
          </w:tcPr>
          <w:p w14:paraId="18935EF5" w14:textId="40EA60B8" w:rsidR="0042325E" w:rsidRPr="00ED1EE9" w:rsidRDefault="0042325E" w:rsidP="0071708A">
            <w:pPr>
              <w:pStyle w:val="Tabletext"/>
              <w:rPr>
                <w:rFonts w:eastAsia="Calibri"/>
              </w:rPr>
            </w:pPr>
            <w:r w:rsidRPr="00ED1EE9">
              <w:rPr>
                <w:rFonts w:eastAsia="Calibri"/>
              </w:rPr>
              <w:t>End of transmission. No answer is required or expected</w:t>
            </w:r>
          </w:p>
        </w:tc>
      </w:tr>
      <w:tr w:rsidR="0042325E" w:rsidRPr="00ED1EE9" w14:paraId="174A65FD"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0B067A93" w14:textId="77777777" w:rsidR="0042325E" w:rsidRPr="00ED1EE9" w:rsidRDefault="0042325E" w:rsidP="0042325E">
            <w:pPr>
              <w:pStyle w:val="Tabletext"/>
            </w:pPr>
            <w:r w:rsidRPr="00ED1EE9">
              <w:t>OVER</w:t>
            </w:r>
          </w:p>
        </w:tc>
        <w:tc>
          <w:tcPr>
            <w:tcW w:w="6520" w:type="dxa"/>
            <w:tcBorders>
              <w:top w:val="single" w:sz="4" w:space="0" w:color="auto"/>
              <w:left w:val="single" w:sz="4" w:space="0" w:color="auto"/>
              <w:bottom w:val="single" w:sz="4" w:space="0" w:color="auto"/>
              <w:right w:val="single" w:sz="4" w:space="0" w:color="auto"/>
            </w:tcBorders>
          </w:tcPr>
          <w:p w14:paraId="12991F17" w14:textId="6C639E6C" w:rsidR="0042325E" w:rsidRPr="00ED1EE9" w:rsidRDefault="0042325E" w:rsidP="0071708A">
            <w:pPr>
              <w:pStyle w:val="Tabletext"/>
              <w:rPr>
                <w:rFonts w:eastAsia="Calibri"/>
              </w:rPr>
            </w:pPr>
            <w:r w:rsidRPr="00ED1EE9">
              <w:rPr>
                <w:rFonts w:eastAsia="Calibri"/>
              </w:rPr>
              <w:t>End of transmission. An answer is expected</w:t>
            </w:r>
          </w:p>
        </w:tc>
      </w:tr>
      <w:tr w:rsidR="0042325E" w:rsidRPr="00ED1EE9" w14:paraId="52C2C80E"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1C3749F8" w14:textId="77777777" w:rsidR="0042325E" w:rsidRPr="00E15A7D" w:rsidRDefault="0042325E" w:rsidP="0042325E">
            <w:pPr>
              <w:pStyle w:val="Tabletext"/>
            </w:pPr>
            <w:r w:rsidRPr="00E15A7D">
              <w:t>READ-BACK</w:t>
            </w:r>
          </w:p>
        </w:tc>
        <w:tc>
          <w:tcPr>
            <w:tcW w:w="6520" w:type="dxa"/>
            <w:tcBorders>
              <w:top w:val="single" w:sz="4" w:space="0" w:color="auto"/>
              <w:left w:val="single" w:sz="4" w:space="0" w:color="auto"/>
              <w:bottom w:val="single" w:sz="4" w:space="0" w:color="auto"/>
              <w:right w:val="single" w:sz="4" w:space="0" w:color="auto"/>
            </w:tcBorders>
          </w:tcPr>
          <w:p w14:paraId="101D6545" w14:textId="77777777" w:rsidR="0042325E" w:rsidRPr="00E15A7D" w:rsidRDefault="0042325E" w:rsidP="0042325E">
            <w:pPr>
              <w:pStyle w:val="Tabletext"/>
            </w:pPr>
            <w:r w:rsidRPr="00E15A7D">
              <w:rPr>
                <w:rFonts w:eastAsia="Calibri"/>
              </w:rPr>
              <w:t>Repeat all, or the specified part, of this message back to me exactly as received and understood</w:t>
            </w:r>
          </w:p>
        </w:tc>
      </w:tr>
      <w:tr w:rsidR="0042325E" w:rsidRPr="00ED1EE9" w14:paraId="54D8CF2D"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15819F93" w14:textId="77777777" w:rsidR="0042325E" w:rsidRPr="00E15A7D" w:rsidRDefault="0042325E" w:rsidP="0042325E">
            <w:pPr>
              <w:pStyle w:val="Tabletext"/>
            </w:pPr>
            <w:r w:rsidRPr="00E15A7D">
              <w:t>REPORT</w:t>
            </w:r>
          </w:p>
        </w:tc>
        <w:tc>
          <w:tcPr>
            <w:tcW w:w="6520" w:type="dxa"/>
            <w:tcBorders>
              <w:top w:val="single" w:sz="4" w:space="0" w:color="auto"/>
              <w:left w:val="single" w:sz="4" w:space="0" w:color="auto"/>
              <w:bottom w:val="single" w:sz="4" w:space="0" w:color="auto"/>
              <w:right w:val="single" w:sz="4" w:space="0" w:color="auto"/>
            </w:tcBorders>
          </w:tcPr>
          <w:p w14:paraId="28D37FC1" w14:textId="77777777" w:rsidR="0042325E" w:rsidRPr="00ED1EE9" w:rsidRDefault="0042325E" w:rsidP="0042325E">
            <w:pPr>
              <w:pStyle w:val="Tabletext"/>
            </w:pPr>
            <w:r w:rsidRPr="00E15A7D">
              <w:rPr>
                <w:rFonts w:eastAsia="Calibri"/>
              </w:rPr>
              <w:t>Pass me the following information</w:t>
            </w:r>
          </w:p>
        </w:tc>
      </w:tr>
      <w:tr w:rsidR="0042325E" w:rsidRPr="0042325E" w14:paraId="76F8A29C"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1C90D6CE" w14:textId="77777777" w:rsidR="0042325E" w:rsidRPr="00ED1EE9" w:rsidRDefault="0042325E" w:rsidP="0042325E">
            <w:pPr>
              <w:pStyle w:val="Tabletext"/>
            </w:pPr>
            <w:r w:rsidRPr="00ED1EE9">
              <w:t>REQUEST</w:t>
            </w:r>
          </w:p>
        </w:tc>
        <w:tc>
          <w:tcPr>
            <w:tcW w:w="6520" w:type="dxa"/>
            <w:tcBorders>
              <w:top w:val="single" w:sz="4" w:space="0" w:color="auto"/>
              <w:left w:val="single" w:sz="4" w:space="0" w:color="auto"/>
              <w:bottom w:val="single" w:sz="4" w:space="0" w:color="auto"/>
              <w:right w:val="single" w:sz="4" w:space="0" w:color="auto"/>
            </w:tcBorders>
          </w:tcPr>
          <w:p w14:paraId="7B8D4E0F" w14:textId="77777777" w:rsidR="0042325E" w:rsidRPr="0042325E" w:rsidRDefault="0042325E" w:rsidP="0042325E">
            <w:pPr>
              <w:pStyle w:val="Tabletext"/>
            </w:pPr>
            <w:r w:rsidRPr="00ED1EE9">
              <w:rPr>
                <w:rFonts w:eastAsia="Calibri"/>
              </w:rPr>
              <w:t>A request for information or intentions</w:t>
            </w:r>
          </w:p>
        </w:tc>
      </w:tr>
      <w:tr w:rsidR="004257E4" w:rsidRPr="0042325E" w14:paraId="452CB2D0"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3B8342F8" w14:textId="77777777" w:rsidR="004257E4" w:rsidRPr="0042325E" w:rsidRDefault="004257E4" w:rsidP="0042325E">
            <w:pPr>
              <w:pStyle w:val="Tabletext"/>
            </w:pPr>
            <w:r>
              <w:t>SAY AGAIN</w:t>
            </w:r>
            <w:r w:rsidR="00F724D6">
              <w:t xml:space="preserve"> </w:t>
            </w:r>
          </w:p>
        </w:tc>
        <w:tc>
          <w:tcPr>
            <w:tcW w:w="6520" w:type="dxa"/>
            <w:tcBorders>
              <w:top w:val="single" w:sz="4" w:space="0" w:color="auto"/>
              <w:left w:val="single" w:sz="4" w:space="0" w:color="auto"/>
              <w:bottom w:val="single" w:sz="4" w:space="0" w:color="auto"/>
              <w:right w:val="single" w:sz="4" w:space="0" w:color="auto"/>
            </w:tcBorders>
          </w:tcPr>
          <w:p w14:paraId="35ACE728" w14:textId="77777777" w:rsidR="004257E4" w:rsidRPr="0042325E" w:rsidRDefault="00EC337D" w:rsidP="0042325E">
            <w:pPr>
              <w:pStyle w:val="Tabletext"/>
            </w:pPr>
            <w:r>
              <w:t>When a message is not properly heard</w:t>
            </w:r>
            <w:r w:rsidR="00D63228">
              <w:t>, a request to retransmit all or a portion of a transmission</w:t>
            </w:r>
          </w:p>
        </w:tc>
      </w:tr>
      <w:tr w:rsidR="0042325E" w:rsidRPr="0042325E" w14:paraId="4B1B07A5"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5ED4A1C3" w14:textId="77777777" w:rsidR="0042325E" w:rsidRPr="0042325E" w:rsidRDefault="0042325E" w:rsidP="0042325E">
            <w:pPr>
              <w:pStyle w:val="Tabletext"/>
            </w:pPr>
            <w:r w:rsidRPr="0042325E">
              <w:t>STAND BY</w:t>
            </w:r>
          </w:p>
        </w:tc>
        <w:tc>
          <w:tcPr>
            <w:tcW w:w="6520" w:type="dxa"/>
            <w:tcBorders>
              <w:top w:val="single" w:sz="4" w:space="0" w:color="auto"/>
              <w:left w:val="single" w:sz="4" w:space="0" w:color="auto"/>
              <w:bottom w:val="single" w:sz="4" w:space="0" w:color="auto"/>
              <w:right w:val="single" w:sz="4" w:space="0" w:color="auto"/>
            </w:tcBorders>
          </w:tcPr>
          <w:p w14:paraId="1E4EABA1" w14:textId="77777777" w:rsidR="0042325E" w:rsidRPr="0042325E" w:rsidRDefault="0042325E" w:rsidP="0042325E">
            <w:pPr>
              <w:pStyle w:val="Tabletext"/>
            </w:pPr>
            <w:r w:rsidRPr="0042325E">
              <w:t>Wait and I will call you</w:t>
            </w:r>
          </w:p>
        </w:tc>
      </w:tr>
      <w:tr w:rsidR="0042325E" w:rsidRPr="0042325E" w14:paraId="3F606A63" w14:textId="77777777" w:rsidTr="0042325E">
        <w:trPr>
          <w:trHeight w:val="64"/>
        </w:trPr>
        <w:tc>
          <w:tcPr>
            <w:tcW w:w="3691" w:type="dxa"/>
            <w:tcBorders>
              <w:top w:val="single" w:sz="4" w:space="0" w:color="auto"/>
              <w:left w:val="single" w:sz="4" w:space="0" w:color="auto"/>
              <w:bottom w:val="single" w:sz="4" w:space="0" w:color="auto"/>
              <w:right w:val="single" w:sz="4" w:space="0" w:color="auto"/>
            </w:tcBorders>
          </w:tcPr>
          <w:p w14:paraId="67011BB5" w14:textId="77777777" w:rsidR="0042325E" w:rsidRPr="0042325E" w:rsidRDefault="0042325E" w:rsidP="0042325E">
            <w:pPr>
              <w:pStyle w:val="Tabletext"/>
            </w:pPr>
            <w:r w:rsidRPr="0042325E">
              <w:t>YES</w:t>
            </w:r>
          </w:p>
        </w:tc>
        <w:tc>
          <w:tcPr>
            <w:tcW w:w="6520" w:type="dxa"/>
            <w:tcBorders>
              <w:top w:val="single" w:sz="4" w:space="0" w:color="auto"/>
              <w:left w:val="single" w:sz="4" w:space="0" w:color="auto"/>
              <w:bottom w:val="single" w:sz="4" w:space="0" w:color="auto"/>
              <w:right w:val="single" w:sz="4" w:space="0" w:color="auto"/>
            </w:tcBorders>
          </w:tcPr>
          <w:p w14:paraId="3090D5A2" w14:textId="77777777" w:rsidR="0042325E" w:rsidRPr="0042325E" w:rsidRDefault="0042325E" w:rsidP="0042325E">
            <w:pPr>
              <w:pStyle w:val="Tabletext"/>
            </w:pPr>
            <w:r w:rsidRPr="0042325E">
              <w:t>“Yes” or “Permission is granted” or “That is correct”</w:t>
            </w:r>
            <w:r w:rsidR="00ED1EE9">
              <w:t xml:space="preserve"> (response in the affirmative)</w:t>
            </w:r>
          </w:p>
        </w:tc>
      </w:tr>
    </w:tbl>
    <w:p w14:paraId="70DE3D31" w14:textId="77777777" w:rsidR="0042325E" w:rsidRPr="00E15A7D" w:rsidRDefault="00D16239" w:rsidP="00E15A7D">
      <w:pPr>
        <w:pStyle w:val="Rubrik3"/>
      </w:pPr>
      <w:bookmarkStart w:id="131" w:name="_Toc63248795"/>
      <w:bookmarkStart w:id="132" w:name="_Toc67943055"/>
      <w:r w:rsidRPr="00E15A7D">
        <w:t>RADIO CHECKS</w:t>
      </w:r>
      <w:bookmarkEnd w:id="131"/>
      <w:bookmarkEnd w:id="132"/>
    </w:p>
    <w:p w14:paraId="18DE69DA" w14:textId="77777777" w:rsidR="0042325E" w:rsidRPr="009164AF" w:rsidRDefault="0042325E" w:rsidP="0042325E">
      <w:pPr>
        <w:pStyle w:val="Brdtext"/>
      </w:pPr>
      <w:r w:rsidRPr="009164AF">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42325E" w:rsidRPr="009164AF" w14:paraId="68918DBE" w14:textId="77777777" w:rsidTr="00FD2ACC">
        <w:trPr>
          <w:trHeight w:val="360"/>
          <w:tblHeader/>
        </w:trPr>
        <w:tc>
          <w:tcPr>
            <w:tcW w:w="1806" w:type="pct"/>
            <w:tcBorders>
              <w:bottom w:val="single" w:sz="4" w:space="0" w:color="auto"/>
            </w:tcBorders>
            <w:shd w:val="clear" w:color="auto" w:fill="D9E2F3"/>
            <w:vAlign w:val="center"/>
          </w:tcPr>
          <w:p w14:paraId="278F9D26" w14:textId="77777777" w:rsidR="0042325E" w:rsidRPr="009164AF" w:rsidRDefault="0042325E" w:rsidP="0042325E">
            <w:pPr>
              <w:pStyle w:val="Tableheading"/>
            </w:pPr>
            <w:r w:rsidRPr="009164AF">
              <w:t>Message Element</w:t>
            </w:r>
          </w:p>
        </w:tc>
        <w:tc>
          <w:tcPr>
            <w:tcW w:w="3194" w:type="pct"/>
            <w:tcBorders>
              <w:bottom w:val="single" w:sz="4" w:space="0" w:color="auto"/>
            </w:tcBorders>
            <w:shd w:val="clear" w:color="auto" w:fill="D9E2F3"/>
            <w:vAlign w:val="center"/>
          </w:tcPr>
          <w:p w14:paraId="4B8C832F" w14:textId="77777777" w:rsidR="0042325E" w:rsidRPr="009164AF" w:rsidRDefault="0042325E" w:rsidP="0042325E">
            <w:pPr>
              <w:pStyle w:val="Tableheading"/>
            </w:pPr>
            <w:r w:rsidRPr="009164AF">
              <w:t>Message Intent</w:t>
            </w:r>
          </w:p>
        </w:tc>
      </w:tr>
      <w:tr w:rsidR="006211AA" w:rsidRPr="009164AF" w14:paraId="34A4076E"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32F7B2E7" w14:textId="77777777" w:rsidR="006211AA" w:rsidRPr="009164AF" w:rsidRDefault="006211AA" w:rsidP="00E2415D">
            <w:pPr>
              <w:pStyle w:val="Tabletext"/>
            </w:pPr>
            <w:r w:rsidRPr="009164AF">
              <w:t>HOW DO YOU READ ME</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63970B94" w14:textId="77777777" w:rsidR="006211AA" w:rsidRPr="009164AF" w:rsidRDefault="006211AA" w:rsidP="00E2415D">
            <w:pPr>
              <w:pStyle w:val="Tabletext"/>
            </w:pPr>
            <w:r w:rsidRPr="009164AF">
              <w:t xml:space="preserve">Question to the </w:t>
            </w:r>
            <w:r>
              <w:t>ship</w:t>
            </w:r>
            <w:r w:rsidRPr="009164AF">
              <w:t xml:space="preserve"> on the clarity of the VTS signal strength </w:t>
            </w:r>
          </w:p>
        </w:tc>
      </w:tr>
      <w:tr w:rsidR="0042325E" w:rsidRPr="009164AF" w14:paraId="5C92E6DB" w14:textId="77777777" w:rsidTr="00FD2ACC">
        <w:trPr>
          <w:trHeight w:val="64"/>
        </w:trPr>
        <w:tc>
          <w:tcPr>
            <w:tcW w:w="1806" w:type="pct"/>
            <w:shd w:val="clear" w:color="auto" w:fill="FFFFFF" w:themeFill="background1"/>
          </w:tcPr>
          <w:p w14:paraId="13BDD890" w14:textId="77777777" w:rsidR="0042325E" w:rsidRPr="009164AF" w:rsidRDefault="0042325E" w:rsidP="0042325E">
            <w:pPr>
              <w:pStyle w:val="Tabletext"/>
            </w:pPr>
            <w:r w:rsidRPr="009164AF">
              <w:t>READ YOU LOUD AND CLEAR</w:t>
            </w:r>
          </w:p>
        </w:tc>
        <w:tc>
          <w:tcPr>
            <w:tcW w:w="3194" w:type="pct"/>
            <w:shd w:val="clear" w:color="auto" w:fill="FFFFFF" w:themeFill="background1"/>
          </w:tcPr>
          <w:p w14:paraId="7529B85E" w14:textId="77777777" w:rsidR="0042325E" w:rsidRPr="009164AF" w:rsidRDefault="0042325E" w:rsidP="0042325E">
            <w:pPr>
              <w:pStyle w:val="Tabletext"/>
            </w:pPr>
            <w:r w:rsidRPr="009164AF">
              <w:t>Information that the radio check was received loud and clear</w:t>
            </w:r>
          </w:p>
        </w:tc>
      </w:tr>
      <w:tr w:rsidR="0042325E" w:rsidRPr="009164AF" w14:paraId="26E74B7B" w14:textId="77777777" w:rsidTr="00FD2ACC">
        <w:trPr>
          <w:trHeight w:val="64"/>
        </w:trPr>
        <w:tc>
          <w:tcPr>
            <w:tcW w:w="1806" w:type="pct"/>
            <w:shd w:val="clear" w:color="auto" w:fill="FFFFFF" w:themeFill="background1"/>
          </w:tcPr>
          <w:p w14:paraId="02D1A659" w14:textId="2699CB80" w:rsidR="0042325E" w:rsidRPr="00085F66" w:rsidRDefault="00B73A7E" w:rsidP="00B73A7E">
            <w:pPr>
              <w:pStyle w:val="Tabletext"/>
              <w:rPr>
                <w:caps/>
              </w:rPr>
            </w:pPr>
            <w:r>
              <w:rPr>
                <w:caps/>
              </w:rPr>
              <w:t xml:space="preserve">I AM NOT ABLE TO READ YOU </w:t>
            </w:r>
          </w:p>
        </w:tc>
        <w:tc>
          <w:tcPr>
            <w:tcW w:w="3194" w:type="pct"/>
            <w:shd w:val="clear" w:color="auto" w:fill="FFFFFF" w:themeFill="background1"/>
          </w:tcPr>
          <w:p w14:paraId="3FE748F9" w14:textId="77777777" w:rsidR="0042325E" w:rsidRPr="00007D1B" w:rsidRDefault="0042325E" w:rsidP="0042325E">
            <w:pPr>
              <w:pStyle w:val="Tabletext"/>
            </w:pPr>
            <w:r w:rsidRPr="00085F66">
              <w:t>Information that the message had not been received and understood</w:t>
            </w:r>
          </w:p>
        </w:tc>
      </w:tr>
    </w:tbl>
    <w:p w14:paraId="1247820E" w14:textId="77777777" w:rsidR="0042325E" w:rsidRPr="00524DBB" w:rsidRDefault="00D16239" w:rsidP="00E15A7D">
      <w:pPr>
        <w:pStyle w:val="Rubrik3"/>
      </w:pPr>
      <w:bookmarkStart w:id="133" w:name="_Toc63248796"/>
      <w:bookmarkStart w:id="134" w:name="_Toc67943056"/>
      <w:r w:rsidRPr="00524DBB">
        <w:t>VTS OPERATIONAL STATUS</w:t>
      </w:r>
      <w:bookmarkEnd w:id="133"/>
      <w:bookmarkEnd w:id="13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42325E" w:rsidRPr="009164AF" w14:paraId="1E22B26B" w14:textId="77777777" w:rsidTr="00FD2ACC">
        <w:trPr>
          <w:trHeight w:val="360"/>
          <w:tblHeader/>
        </w:trPr>
        <w:tc>
          <w:tcPr>
            <w:tcW w:w="1806" w:type="pct"/>
            <w:shd w:val="clear" w:color="auto" w:fill="D9E2F3"/>
            <w:vAlign w:val="center"/>
          </w:tcPr>
          <w:p w14:paraId="5C551ACA" w14:textId="77777777" w:rsidR="0042325E" w:rsidRPr="009164AF" w:rsidRDefault="0042325E" w:rsidP="0042325E">
            <w:pPr>
              <w:pStyle w:val="Tableheading"/>
            </w:pPr>
            <w:r w:rsidRPr="009164AF">
              <w:t>Message Element</w:t>
            </w:r>
          </w:p>
        </w:tc>
        <w:tc>
          <w:tcPr>
            <w:tcW w:w="3194" w:type="pct"/>
            <w:shd w:val="clear" w:color="auto" w:fill="D9E2F3"/>
            <w:vAlign w:val="center"/>
          </w:tcPr>
          <w:p w14:paraId="47F1B111" w14:textId="77777777" w:rsidR="0042325E" w:rsidRPr="009164AF" w:rsidRDefault="0042325E" w:rsidP="0042325E">
            <w:pPr>
              <w:pStyle w:val="Tableheading"/>
            </w:pPr>
            <w:r w:rsidRPr="009164AF">
              <w:t>Message Intent</w:t>
            </w:r>
          </w:p>
        </w:tc>
      </w:tr>
      <w:tr w:rsidR="0042325E" w:rsidRPr="009164AF" w14:paraId="2A9F590F" w14:textId="77777777" w:rsidTr="00FD2ACC">
        <w:trPr>
          <w:trHeight w:val="64"/>
        </w:trPr>
        <w:tc>
          <w:tcPr>
            <w:tcW w:w="1806" w:type="pct"/>
            <w:shd w:val="clear" w:color="auto" w:fill="FFFFFF" w:themeFill="background1"/>
          </w:tcPr>
          <w:p w14:paraId="34237329" w14:textId="77777777" w:rsidR="0042325E" w:rsidRPr="009164AF" w:rsidRDefault="0042325E" w:rsidP="0042325E">
            <w:pPr>
              <w:pStyle w:val="Tabletext"/>
            </w:pPr>
            <w:r w:rsidRPr="009164AF">
              <w:t xml:space="preserve">(VTS name) </w:t>
            </w:r>
            <w:r w:rsidR="00E11B44">
              <w:t xml:space="preserve">OPERATING </w:t>
            </w:r>
            <w:r w:rsidRPr="009164AF">
              <w:t>AT REDUCED CAPACITY UNTIL (time) [details]</w:t>
            </w:r>
          </w:p>
        </w:tc>
        <w:tc>
          <w:tcPr>
            <w:tcW w:w="3194" w:type="pct"/>
            <w:shd w:val="clear" w:color="auto" w:fill="FFFFFF" w:themeFill="background1"/>
          </w:tcPr>
          <w:p w14:paraId="4F05BFE3" w14:textId="77777777" w:rsidR="0042325E" w:rsidRPr="009164AF" w:rsidRDefault="0042325E" w:rsidP="0042325E">
            <w:pPr>
              <w:pStyle w:val="Tabletext"/>
            </w:pPr>
            <w:r w:rsidRPr="009164AF">
              <w:t>Notification that the VTS is operating at reduced capacity [due to a given reason]</w:t>
            </w:r>
          </w:p>
        </w:tc>
      </w:tr>
      <w:tr w:rsidR="0042325E" w:rsidRPr="009164AF" w14:paraId="2717C267" w14:textId="77777777" w:rsidTr="00FD2ACC">
        <w:trPr>
          <w:trHeight w:val="64"/>
        </w:trPr>
        <w:tc>
          <w:tcPr>
            <w:tcW w:w="1806" w:type="pct"/>
            <w:shd w:val="clear" w:color="auto" w:fill="FFFFFF" w:themeFill="background1"/>
          </w:tcPr>
          <w:p w14:paraId="3E285603" w14:textId="77777777" w:rsidR="0042325E" w:rsidRPr="009164AF" w:rsidRDefault="0042325E" w:rsidP="0042325E">
            <w:pPr>
              <w:pStyle w:val="Tabletext"/>
            </w:pPr>
            <w:r w:rsidRPr="009164AF">
              <w:t>VTS OPERATIONS SUSPENDED DUE TO (details) [UNTIL]</w:t>
            </w:r>
          </w:p>
        </w:tc>
        <w:tc>
          <w:tcPr>
            <w:tcW w:w="3194" w:type="pct"/>
            <w:shd w:val="clear" w:color="auto" w:fill="FFFFFF" w:themeFill="background1"/>
          </w:tcPr>
          <w:p w14:paraId="2C788875" w14:textId="77777777" w:rsidR="0042325E" w:rsidRPr="009164AF" w:rsidRDefault="0042325E" w:rsidP="0042325E">
            <w:pPr>
              <w:pStyle w:val="Tabletext"/>
            </w:pPr>
            <w:r w:rsidRPr="009164AF">
              <w:t>VTS operations are interrupted [due to a given reason (e.g. protest action, strike, emergency situation)]</w:t>
            </w:r>
          </w:p>
        </w:tc>
      </w:tr>
    </w:tbl>
    <w:p w14:paraId="5589B159" w14:textId="77777777" w:rsidR="0042325E" w:rsidRDefault="00D16239" w:rsidP="00E15A7D">
      <w:pPr>
        <w:pStyle w:val="Rubrik3"/>
      </w:pPr>
      <w:bookmarkStart w:id="135" w:name="_Toc63248797"/>
      <w:bookmarkStart w:id="136" w:name="_Toc67943057"/>
      <w:r w:rsidRPr="0042325E">
        <w:t>REQUESTING REPORTS</w:t>
      </w:r>
      <w:bookmarkEnd w:id="135"/>
      <w:bookmarkEnd w:id="13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14:paraId="1590BB6E" w14:textId="77777777" w:rsidTr="00FD2ACC">
        <w:trPr>
          <w:trHeight w:val="360"/>
          <w:tblHeader/>
        </w:trPr>
        <w:tc>
          <w:tcPr>
            <w:tcW w:w="1807" w:type="pct"/>
            <w:shd w:val="clear" w:color="auto" w:fill="D9E2F3"/>
            <w:vAlign w:val="center"/>
          </w:tcPr>
          <w:p w14:paraId="1E658B8F" w14:textId="77777777" w:rsidR="0042325E" w:rsidRPr="009164AF" w:rsidRDefault="0042325E" w:rsidP="0042325E">
            <w:pPr>
              <w:pStyle w:val="Tableheading"/>
            </w:pPr>
            <w:r w:rsidRPr="009164AF">
              <w:t>Message Element</w:t>
            </w:r>
          </w:p>
        </w:tc>
        <w:tc>
          <w:tcPr>
            <w:tcW w:w="3193" w:type="pct"/>
            <w:shd w:val="clear" w:color="auto" w:fill="D9E2F3"/>
            <w:vAlign w:val="center"/>
          </w:tcPr>
          <w:p w14:paraId="38A7B9D4" w14:textId="77777777" w:rsidR="0042325E" w:rsidRPr="009164AF" w:rsidRDefault="0042325E" w:rsidP="0042325E">
            <w:pPr>
              <w:pStyle w:val="Tableheading"/>
            </w:pPr>
            <w:r w:rsidRPr="009164AF">
              <w:t>Message Intent</w:t>
            </w:r>
          </w:p>
        </w:tc>
      </w:tr>
      <w:tr w:rsidR="0042325E" w:rsidRPr="009164AF" w14:paraId="15D754DA" w14:textId="77777777" w:rsidTr="00FD2ACC">
        <w:trPr>
          <w:trHeight w:val="64"/>
        </w:trPr>
        <w:tc>
          <w:tcPr>
            <w:tcW w:w="1807" w:type="pct"/>
          </w:tcPr>
          <w:p w14:paraId="6C733463" w14:textId="77777777" w:rsidR="0042325E" w:rsidRPr="009164AF" w:rsidRDefault="0042325E" w:rsidP="0042325E">
            <w:pPr>
              <w:pStyle w:val="Tabletext"/>
            </w:pPr>
            <w:r w:rsidRPr="009164AF">
              <w:t xml:space="preserve">REPORT [AGAIN] AT (location or time) </w:t>
            </w:r>
          </w:p>
        </w:tc>
        <w:tc>
          <w:tcPr>
            <w:tcW w:w="3193" w:type="pct"/>
          </w:tcPr>
          <w:p w14:paraId="1AADBA78" w14:textId="77777777" w:rsidR="0042325E" w:rsidRPr="009164AF" w:rsidRDefault="0042325E">
            <w:pPr>
              <w:pStyle w:val="Tabletext"/>
            </w:pPr>
            <w:r w:rsidRPr="009164AF">
              <w:t xml:space="preserve">Request to report [again] when the </w:t>
            </w:r>
            <w:r w:rsidR="003728D9">
              <w:t>ship</w:t>
            </w:r>
            <w:r w:rsidR="003728D9" w:rsidRPr="009164AF">
              <w:t xml:space="preserve"> </w:t>
            </w:r>
            <w:r w:rsidRPr="009164AF">
              <w:t>has reached a specified location or time</w:t>
            </w:r>
          </w:p>
        </w:tc>
      </w:tr>
      <w:tr w:rsidR="0042325E" w:rsidRPr="009164AF" w14:paraId="4EC0467C" w14:textId="77777777" w:rsidTr="00FD2ACC">
        <w:trPr>
          <w:trHeight w:val="64"/>
        </w:trPr>
        <w:tc>
          <w:tcPr>
            <w:tcW w:w="1807" w:type="pct"/>
          </w:tcPr>
          <w:p w14:paraId="00DEFF13" w14:textId="77777777" w:rsidR="0042325E" w:rsidRPr="009164AF" w:rsidRDefault="0042325E" w:rsidP="0042325E">
            <w:pPr>
              <w:pStyle w:val="Tabletext"/>
            </w:pPr>
            <w:r w:rsidRPr="009164AF">
              <w:t>REPORT WHEN LEAVING (location / VTS area)</w:t>
            </w:r>
          </w:p>
        </w:tc>
        <w:tc>
          <w:tcPr>
            <w:tcW w:w="3193" w:type="pct"/>
          </w:tcPr>
          <w:p w14:paraId="05EC2125" w14:textId="77777777" w:rsidR="0042325E" w:rsidRPr="009164AF" w:rsidRDefault="0042325E">
            <w:pPr>
              <w:pStyle w:val="Tabletext"/>
            </w:pPr>
            <w:r w:rsidRPr="009164AF">
              <w:t xml:space="preserve">Request to report when the </w:t>
            </w:r>
            <w:r w:rsidR="003728D9">
              <w:t>ship</w:t>
            </w:r>
            <w:r w:rsidR="003728D9" w:rsidRPr="009164AF">
              <w:t xml:space="preserve"> </w:t>
            </w:r>
            <w:r w:rsidRPr="009164AF">
              <w:t>has left the VTS area or a particular location</w:t>
            </w:r>
          </w:p>
        </w:tc>
      </w:tr>
      <w:tr w:rsidR="0042325E" w:rsidRPr="009164AF" w14:paraId="5ECC2956" w14:textId="77777777" w:rsidTr="00FD2ACC">
        <w:trPr>
          <w:trHeight w:val="64"/>
        </w:trPr>
        <w:tc>
          <w:tcPr>
            <w:tcW w:w="1807" w:type="pct"/>
            <w:shd w:val="clear" w:color="auto" w:fill="auto"/>
          </w:tcPr>
          <w:p w14:paraId="415CD14E" w14:textId="77777777" w:rsidR="0042325E" w:rsidRPr="009164AF" w:rsidRDefault="0042325E" w:rsidP="0042325E">
            <w:pPr>
              <w:pStyle w:val="Tabletext"/>
            </w:pPr>
            <w:r w:rsidRPr="009164AF">
              <w:t>REPORT WHEN PASSING (location)</w:t>
            </w:r>
          </w:p>
        </w:tc>
        <w:tc>
          <w:tcPr>
            <w:tcW w:w="3193" w:type="pct"/>
            <w:shd w:val="clear" w:color="auto" w:fill="auto"/>
          </w:tcPr>
          <w:p w14:paraId="20D67827" w14:textId="77777777" w:rsidR="0042325E" w:rsidRPr="009164AF" w:rsidRDefault="0042325E">
            <w:pPr>
              <w:pStyle w:val="Tabletext"/>
            </w:pPr>
            <w:r w:rsidRPr="009164AF">
              <w:t xml:space="preserve">Request to report when the </w:t>
            </w:r>
            <w:r w:rsidR="003728D9">
              <w:t>ship</w:t>
            </w:r>
            <w:r w:rsidR="003728D9" w:rsidRPr="009164AF">
              <w:t xml:space="preserve"> </w:t>
            </w:r>
            <w:r w:rsidRPr="009164AF">
              <w:t>is passing or has passed the specified location</w:t>
            </w:r>
          </w:p>
        </w:tc>
      </w:tr>
      <w:tr w:rsidR="0042325E" w:rsidRPr="009164AF" w14:paraId="43A9A53C" w14:textId="77777777" w:rsidTr="00FD2ACC">
        <w:trPr>
          <w:trHeight w:val="64"/>
        </w:trPr>
        <w:tc>
          <w:tcPr>
            <w:tcW w:w="1807" w:type="pct"/>
            <w:shd w:val="clear" w:color="auto" w:fill="auto"/>
          </w:tcPr>
          <w:p w14:paraId="595AB8C9" w14:textId="77777777" w:rsidR="0042325E" w:rsidRPr="009164AF" w:rsidRDefault="0042325E" w:rsidP="0042325E">
            <w:pPr>
              <w:pStyle w:val="Tabletext"/>
            </w:pPr>
            <w:r w:rsidRPr="009164AF">
              <w:t>REPORT ETA AT (position)</w:t>
            </w:r>
          </w:p>
        </w:tc>
        <w:tc>
          <w:tcPr>
            <w:tcW w:w="3193" w:type="pct"/>
            <w:shd w:val="clear" w:color="auto" w:fill="auto"/>
          </w:tcPr>
          <w:p w14:paraId="086FCA1E" w14:textId="77777777" w:rsidR="0042325E" w:rsidRPr="009164AF" w:rsidRDefault="0042325E" w:rsidP="0042325E">
            <w:pPr>
              <w:pStyle w:val="Tabletext"/>
            </w:pPr>
            <w:r w:rsidRPr="009164AF">
              <w:t>Request to report the estimated time of arrival at the specified position</w:t>
            </w:r>
          </w:p>
        </w:tc>
      </w:tr>
    </w:tbl>
    <w:p w14:paraId="5E34BB72" w14:textId="77777777" w:rsidR="007038E2" w:rsidRPr="007038E2" w:rsidRDefault="00D16239" w:rsidP="00FF2C5B">
      <w:pPr>
        <w:pStyle w:val="Rubrik3"/>
      </w:pPr>
      <w:bookmarkStart w:id="137" w:name="_Toc63248798"/>
      <w:bookmarkStart w:id="138" w:name="_Toc67943058"/>
      <w:r w:rsidRPr="0042325E">
        <w:lastRenderedPageBreak/>
        <w:t>CALL REQUESTS</w:t>
      </w:r>
      <w:bookmarkEnd w:id="137"/>
      <w:bookmarkEnd w:id="13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14:paraId="27D65B19" w14:textId="77777777" w:rsidTr="0042325E">
        <w:trPr>
          <w:trHeight w:val="360"/>
          <w:tblHeader/>
        </w:trPr>
        <w:tc>
          <w:tcPr>
            <w:tcW w:w="1807" w:type="pct"/>
            <w:shd w:val="clear" w:color="auto" w:fill="D9E2F3"/>
            <w:vAlign w:val="center"/>
          </w:tcPr>
          <w:p w14:paraId="2807FDA6" w14:textId="77777777" w:rsidR="0042325E" w:rsidRPr="009164AF" w:rsidRDefault="0042325E" w:rsidP="0042325E">
            <w:pPr>
              <w:pStyle w:val="Tableheading"/>
            </w:pPr>
            <w:r w:rsidRPr="009164AF">
              <w:t>Message Element</w:t>
            </w:r>
          </w:p>
        </w:tc>
        <w:tc>
          <w:tcPr>
            <w:tcW w:w="3193" w:type="pct"/>
            <w:shd w:val="clear" w:color="auto" w:fill="D9E2F3"/>
            <w:vAlign w:val="center"/>
          </w:tcPr>
          <w:p w14:paraId="559A9F19" w14:textId="77777777" w:rsidR="0042325E" w:rsidRPr="009164AF" w:rsidRDefault="0042325E" w:rsidP="0042325E">
            <w:pPr>
              <w:pStyle w:val="Tableheading"/>
            </w:pPr>
            <w:r w:rsidRPr="009164AF">
              <w:t>Message Intent</w:t>
            </w:r>
          </w:p>
        </w:tc>
      </w:tr>
      <w:tr w:rsidR="0042325E" w:rsidRPr="009164AF" w14:paraId="4469F4FB" w14:textId="77777777" w:rsidTr="0042325E">
        <w:trPr>
          <w:trHeight w:val="64"/>
        </w:trPr>
        <w:tc>
          <w:tcPr>
            <w:tcW w:w="1807" w:type="pct"/>
          </w:tcPr>
          <w:p w14:paraId="65719FD4" w14:textId="77777777" w:rsidR="0042325E" w:rsidRPr="009164AF" w:rsidRDefault="0042325E" w:rsidP="0042325E">
            <w:pPr>
              <w:pStyle w:val="Tabletext"/>
            </w:pPr>
            <w:r w:rsidRPr="009164AF">
              <w:t>CALL (VTS/allied service) [AT (time/position)] ON (channel)</w:t>
            </w:r>
          </w:p>
        </w:tc>
        <w:tc>
          <w:tcPr>
            <w:tcW w:w="3193" w:type="pct"/>
          </w:tcPr>
          <w:p w14:paraId="530D685F" w14:textId="77777777" w:rsidR="0042325E" w:rsidRPr="009164AF" w:rsidRDefault="0042325E" w:rsidP="0042325E">
            <w:pPr>
              <w:pStyle w:val="Tabletext"/>
            </w:pPr>
            <w:r w:rsidRPr="009164AF">
              <w:t>Request to contact [at the specified time or position]  the VTS or allied service on a VHF channel</w:t>
            </w:r>
          </w:p>
        </w:tc>
      </w:tr>
      <w:tr w:rsidR="0042325E" w:rsidRPr="009164AF" w14:paraId="42298098" w14:textId="77777777" w:rsidTr="0042325E">
        <w:trPr>
          <w:trHeight w:val="64"/>
        </w:trPr>
        <w:tc>
          <w:tcPr>
            <w:tcW w:w="1807" w:type="pct"/>
          </w:tcPr>
          <w:p w14:paraId="2FE80D50" w14:textId="77777777" w:rsidR="0042325E" w:rsidRPr="009164AF" w:rsidRDefault="0042325E" w:rsidP="0042325E">
            <w:pPr>
              <w:pStyle w:val="Tabletext"/>
            </w:pPr>
            <w:r w:rsidRPr="009164AF">
              <w:t>CALL AGAIN (event/time)</w:t>
            </w:r>
          </w:p>
        </w:tc>
        <w:tc>
          <w:tcPr>
            <w:tcW w:w="3193" w:type="pct"/>
          </w:tcPr>
          <w:p w14:paraId="74537E84" w14:textId="77777777" w:rsidR="0042325E" w:rsidRPr="009164AF" w:rsidRDefault="0042325E">
            <w:pPr>
              <w:pStyle w:val="Tabletext"/>
            </w:pPr>
            <w:r w:rsidRPr="009164AF">
              <w:t xml:space="preserve">Request for the </w:t>
            </w:r>
            <w:r w:rsidR="003728D9">
              <w:t>ship</w:t>
            </w:r>
            <w:r w:rsidR="003728D9" w:rsidRPr="009164AF">
              <w:t xml:space="preserve"> </w:t>
            </w:r>
            <w:r w:rsidRPr="009164AF">
              <w:t xml:space="preserve">to </w:t>
            </w:r>
            <w:r w:rsidRPr="00007D1B">
              <w:t xml:space="preserve">call </w:t>
            </w:r>
            <w:r w:rsidR="004B3877" w:rsidRPr="00007D1B">
              <w:t xml:space="preserve">the </w:t>
            </w:r>
            <w:r w:rsidRPr="00007D1B">
              <w:t>VTS again</w:t>
            </w:r>
            <w:r w:rsidRPr="009164AF">
              <w:t xml:space="preserve"> when a specified event occurs </w:t>
            </w:r>
            <w:r w:rsidRPr="009164AF">
              <w:br/>
              <w:t>(eg after last line, when pilot boards) or in a specified time period</w:t>
            </w:r>
          </w:p>
        </w:tc>
      </w:tr>
    </w:tbl>
    <w:p w14:paraId="4D371DC3" w14:textId="77777777" w:rsidR="0042325E" w:rsidRDefault="00D16239" w:rsidP="00E15A7D">
      <w:pPr>
        <w:pStyle w:val="Rubrik3"/>
      </w:pPr>
      <w:bookmarkStart w:id="139" w:name="_Toc63248799"/>
      <w:bookmarkStart w:id="140" w:name="_Toc67943059"/>
      <w:r w:rsidRPr="0042325E">
        <w:t>USE OF OTHER VHF CHANNELS</w:t>
      </w:r>
      <w:bookmarkEnd w:id="139"/>
      <w:bookmarkEnd w:id="140"/>
      <w:r w:rsidRPr="0042325E">
        <w:t xml:space="preserve">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03"/>
        <w:gridCol w:w="6498"/>
      </w:tblGrid>
      <w:tr w:rsidR="0042325E" w:rsidRPr="009164AF" w14:paraId="4C53CFF9" w14:textId="77777777" w:rsidTr="00085F66">
        <w:trPr>
          <w:trHeight w:val="360"/>
          <w:tblHeader/>
        </w:trPr>
        <w:tc>
          <w:tcPr>
            <w:tcW w:w="1815" w:type="pct"/>
            <w:shd w:val="clear" w:color="auto" w:fill="E0E6F3" w:themeFill="accent5" w:themeFillTint="33"/>
            <w:vAlign w:val="center"/>
          </w:tcPr>
          <w:p w14:paraId="567D93CF" w14:textId="77777777" w:rsidR="0042325E" w:rsidRPr="009164AF" w:rsidRDefault="0042325E" w:rsidP="0042325E">
            <w:pPr>
              <w:pStyle w:val="Tableheading"/>
            </w:pPr>
            <w:r w:rsidRPr="009164AF">
              <w:t>Message Element</w:t>
            </w:r>
          </w:p>
        </w:tc>
        <w:tc>
          <w:tcPr>
            <w:tcW w:w="3185" w:type="pct"/>
            <w:shd w:val="clear" w:color="auto" w:fill="E0E6F3" w:themeFill="accent5" w:themeFillTint="33"/>
            <w:vAlign w:val="center"/>
          </w:tcPr>
          <w:p w14:paraId="2A9C6177" w14:textId="77777777" w:rsidR="0042325E" w:rsidRPr="009164AF" w:rsidRDefault="0042325E" w:rsidP="0042325E">
            <w:pPr>
              <w:pStyle w:val="Tableheading"/>
            </w:pPr>
            <w:r w:rsidRPr="009164AF">
              <w:t>Message Intent</w:t>
            </w:r>
          </w:p>
        </w:tc>
      </w:tr>
      <w:tr w:rsidR="0042325E" w:rsidRPr="009164AF" w14:paraId="7A4B6BE9" w14:textId="77777777" w:rsidTr="00085F66">
        <w:trPr>
          <w:trHeight w:val="64"/>
        </w:trPr>
        <w:tc>
          <w:tcPr>
            <w:tcW w:w="1815" w:type="pct"/>
            <w:tcBorders>
              <w:top w:val="single" w:sz="4" w:space="0" w:color="auto"/>
              <w:left w:val="single" w:sz="4" w:space="0" w:color="auto"/>
              <w:bottom w:val="single" w:sz="4" w:space="0" w:color="auto"/>
              <w:right w:val="single" w:sz="4" w:space="0" w:color="auto"/>
            </w:tcBorders>
          </w:tcPr>
          <w:p w14:paraId="465E50B5" w14:textId="77777777" w:rsidR="0042325E" w:rsidRPr="009164AF" w:rsidRDefault="0042325E" w:rsidP="0042325E">
            <w:pPr>
              <w:pStyle w:val="Tabletext"/>
            </w:pPr>
            <w:r w:rsidRPr="009164AF">
              <w:t>CHANGE TO CHANNEL (channel ID)</w:t>
            </w:r>
          </w:p>
        </w:tc>
        <w:tc>
          <w:tcPr>
            <w:tcW w:w="3185" w:type="pct"/>
            <w:tcBorders>
              <w:top w:val="single" w:sz="4" w:space="0" w:color="auto"/>
              <w:left w:val="single" w:sz="4" w:space="0" w:color="auto"/>
              <w:bottom w:val="single" w:sz="4" w:space="0" w:color="auto"/>
              <w:right w:val="single" w:sz="4" w:space="0" w:color="auto"/>
            </w:tcBorders>
          </w:tcPr>
          <w:p w14:paraId="2B4B1402" w14:textId="77777777" w:rsidR="0042325E" w:rsidRPr="009164AF" w:rsidRDefault="0042325E" w:rsidP="0042325E">
            <w:pPr>
              <w:pStyle w:val="Tabletext"/>
            </w:pPr>
            <w:r w:rsidRPr="009164AF">
              <w:t>Request to change VHF channels</w:t>
            </w:r>
          </w:p>
        </w:tc>
      </w:tr>
      <w:tr w:rsidR="0042325E" w:rsidRPr="009164AF" w14:paraId="01C83C16" w14:textId="77777777" w:rsidTr="00085F66">
        <w:trPr>
          <w:trHeight w:val="64"/>
        </w:trPr>
        <w:tc>
          <w:tcPr>
            <w:tcW w:w="1815" w:type="pct"/>
            <w:shd w:val="clear" w:color="auto" w:fill="auto"/>
          </w:tcPr>
          <w:p w14:paraId="3A77CC05" w14:textId="77777777" w:rsidR="0042325E" w:rsidRPr="009164AF" w:rsidRDefault="0042325E" w:rsidP="004762D1">
            <w:pPr>
              <w:spacing w:before="60" w:after="60"/>
              <w:ind w:left="113" w:right="113"/>
              <w:rPr>
                <w:color w:val="000000" w:themeColor="text1"/>
                <w:sz w:val="20"/>
              </w:rPr>
            </w:pPr>
            <w:r w:rsidRPr="009164AF">
              <w:rPr>
                <w:color w:val="000000" w:themeColor="text1"/>
                <w:sz w:val="20"/>
              </w:rPr>
              <w:t>MAINTAIN WATCH ON (channel</w:t>
            </w:r>
            <w:r w:rsidR="004762D1">
              <w:rPr>
                <w:color w:val="000000" w:themeColor="text1"/>
                <w:sz w:val="20"/>
              </w:rPr>
              <w:t xml:space="preserve"> ID</w:t>
            </w:r>
            <w:r w:rsidRPr="009164AF">
              <w:rPr>
                <w:color w:val="000000" w:themeColor="text1"/>
                <w:sz w:val="20"/>
              </w:rPr>
              <w:t>)</w:t>
            </w:r>
          </w:p>
        </w:tc>
        <w:tc>
          <w:tcPr>
            <w:tcW w:w="3185" w:type="pct"/>
            <w:shd w:val="clear" w:color="auto" w:fill="auto"/>
          </w:tcPr>
          <w:p w14:paraId="20DAB7C1" w14:textId="77777777" w:rsidR="0042325E" w:rsidRPr="009164AF" w:rsidRDefault="0042325E">
            <w:pPr>
              <w:spacing w:before="60" w:after="60"/>
              <w:ind w:left="113" w:right="113"/>
              <w:rPr>
                <w:color w:val="000000" w:themeColor="text1"/>
                <w:sz w:val="20"/>
              </w:rPr>
            </w:pPr>
            <w:r w:rsidRPr="009164AF">
              <w:rPr>
                <w:color w:val="000000" w:themeColor="text1"/>
                <w:sz w:val="20"/>
              </w:rPr>
              <w:t xml:space="preserve">Request for the </w:t>
            </w:r>
            <w:r w:rsidR="003728D9">
              <w:rPr>
                <w:color w:val="000000" w:themeColor="text1"/>
                <w:sz w:val="20"/>
              </w:rPr>
              <w:t>ship</w:t>
            </w:r>
            <w:r w:rsidR="003728D9" w:rsidRPr="009164AF">
              <w:rPr>
                <w:color w:val="000000" w:themeColor="text1"/>
                <w:sz w:val="20"/>
              </w:rPr>
              <w:t xml:space="preserve"> </w:t>
            </w:r>
            <w:r w:rsidRPr="009164AF">
              <w:rPr>
                <w:color w:val="000000" w:themeColor="text1"/>
                <w:sz w:val="20"/>
              </w:rPr>
              <w:t>to maintain a listening watch on a specified VHF channel</w:t>
            </w:r>
          </w:p>
        </w:tc>
      </w:tr>
    </w:tbl>
    <w:p w14:paraId="79B5CAB7" w14:textId="77777777" w:rsidR="0042325E" w:rsidRDefault="0042325E" w:rsidP="00E15A7D">
      <w:pPr>
        <w:pStyle w:val="Rubrik3"/>
      </w:pPr>
      <w:r w:rsidRPr="0042325E">
        <w:t xml:space="preserve"> </w:t>
      </w:r>
      <w:bookmarkStart w:id="141" w:name="_Toc63248800"/>
      <w:bookmarkStart w:id="142" w:name="_Toc67943060"/>
      <w:r w:rsidRPr="0042325E">
        <w:t xml:space="preserve">REPORTING OF </w:t>
      </w:r>
      <w:r w:rsidR="003728D9">
        <w:t>SHIP</w:t>
      </w:r>
      <w:r w:rsidRPr="0042325E">
        <w:t xml:space="preserve"> IDENTIFICATION AND PARTICULARS</w:t>
      </w:r>
      <w:bookmarkEnd w:id="141"/>
      <w:bookmarkEnd w:id="142"/>
    </w:p>
    <w:p w14:paraId="4E2ECD90" w14:textId="77777777" w:rsidR="0042325E" w:rsidRPr="0042325E" w:rsidRDefault="0042325E" w:rsidP="0042325E">
      <w:pPr>
        <w:pStyle w:val="Brdtext"/>
      </w:pPr>
      <w:r w:rsidRPr="0042325E">
        <w:t xml:space="preserve">When entering the VTS area a </w:t>
      </w:r>
      <w:r w:rsidR="003728D9">
        <w:t>ship</w:t>
      </w:r>
      <w:r w:rsidR="003728D9" w:rsidRPr="0042325E">
        <w:t xml:space="preserve">’s </w:t>
      </w:r>
      <w:r w:rsidRPr="0042325E">
        <w:t xml:space="preserve">identity and particulars should have been passed in advance.  If not, these may need to be clarified through an instruction to report or a question asking for specific details.   </w:t>
      </w:r>
    </w:p>
    <w:p w14:paraId="7490DA43" w14:textId="77777777" w:rsidR="0042325E" w:rsidRPr="00D54B83" w:rsidRDefault="0042325E" w:rsidP="0042325E">
      <w:pPr>
        <w:pStyle w:val="Brdtext"/>
      </w:pPr>
      <w:r w:rsidRPr="0042325E">
        <w:t xml:space="preserve">The </w:t>
      </w:r>
      <w:r w:rsidR="008E2D06">
        <w:t>message marker QUESTION</w:t>
      </w:r>
      <w:r w:rsidRPr="0042325E">
        <w:t xml:space="preserve"> would normally be used prior to these message elements.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42325E" w:rsidRPr="009164AF" w14:paraId="737D144D" w14:textId="77777777" w:rsidTr="00FD2ACC">
        <w:trPr>
          <w:trHeight w:val="360"/>
          <w:tblHeader/>
        </w:trPr>
        <w:tc>
          <w:tcPr>
            <w:tcW w:w="1806" w:type="pct"/>
            <w:shd w:val="clear" w:color="auto" w:fill="D9E2F3"/>
            <w:vAlign w:val="center"/>
          </w:tcPr>
          <w:p w14:paraId="74122B15" w14:textId="77777777" w:rsidR="0042325E" w:rsidRPr="009164AF" w:rsidRDefault="0042325E" w:rsidP="0042325E">
            <w:pPr>
              <w:pStyle w:val="Tableheading"/>
            </w:pPr>
            <w:r w:rsidRPr="009164AF">
              <w:t>Message Element</w:t>
            </w:r>
          </w:p>
        </w:tc>
        <w:tc>
          <w:tcPr>
            <w:tcW w:w="3194" w:type="pct"/>
            <w:shd w:val="clear" w:color="auto" w:fill="D9E2F3"/>
            <w:vAlign w:val="center"/>
          </w:tcPr>
          <w:p w14:paraId="780BB073" w14:textId="77777777" w:rsidR="0042325E" w:rsidRPr="009164AF" w:rsidRDefault="0042325E" w:rsidP="0042325E">
            <w:pPr>
              <w:pStyle w:val="Tableheading"/>
            </w:pPr>
            <w:r w:rsidRPr="009164AF">
              <w:t>Message Intent</w:t>
            </w:r>
          </w:p>
        </w:tc>
      </w:tr>
      <w:tr w:rsidR="0042325E" w:rsidRPr="009164AF" w14:paraId="41F27931" w14:textId="77777777" w:rsidTr="00FD2ACC">
        <w:trPr>
          <w:trHeight w:val="64"/>
        </w:trPr>
        <w:tc>
          <w:tcPr>
            <w:tcW w:w="1806" w:type="pct"/>
          </w:tcPr>
          <w:p w14:paraId="2080B6CD" w14:textId="77777777" w:rsidR="0042325E" w:rsidRPr="009164AF" w:rsidRDefault="0042325E" w:rsidP="0042325E">
            <w:pPr>
              <w:pStyle w:val="Tabletext"/>
            </w:pPr>
            <w:r w:rsidRPr="009164AF">
              <w:t>WHAT IS YOUR (details</w:t>
            </w:r>
            <w:r w:rsidRPr="009164AF">
              <w:rPr>
                <w:lang w:eastAsia="en-AU"/>
              </w:rPr>
              <w:t>)</w:t>
            </w:r>
          </w:p>
        </w:tc>
        <w:tc>
          <w:tcPr>
            <w:tcW w:w="3194" w:type="pct"/>
          </w:tcPr>
          <w:p w14:paraId="04F18E73" w14:textId="77777777" w:rsidR="0042325E" w:rsidRPr="009164AF" w:rsidRDefault="0042325E" w:rsidP="0042325E">
            <w:pPr>
              <w:pStyle w:val="Tabletext"/>
            </w:pPr>
            <w:r w:rsidRPr="009164AF">
              <w:t xml:space="preserve">Request specific information (such as </w:t>
            </w:r>
            <w:r w:rsidRPr="009164AF">
              <w:rPr>
                <w:lang w:eastAsia="en-AU"/>
              </w:rPr>
              <w:t xml:space="preserve">last port of call, </w:t>
            </w:r>
            <w:r w:rsidRPr="009164AF">
              <w:rPr>
                <w:rFonts w:cs="Calibri"/>
              </w:rPr>
              <w:t xml:space="preserve">route, </w:t>
            </w:r>
            <w:r w:rsidRPr="009164AF">
              <w:rPr>
                <w:lang w:eastAsia="en-AU"/>
              </w:rPr>
              <w:t>maximum draft etc.)</w:t>
            </w:r>
          </w:p>
        </w:tc>
      </w:tr>
      <w:tr w:rsidR="0042325E" w:rsidRPr="009164AF" w14:paraId="65992D39" w14:textId="77777777" w:rsidTr="00FD2ACC">
        <w:trPr>
          <w:trHeight w:val="64"/>
        </w:trPr>
        <w:tc>
          <w:tcPr>
            <w:tcW w:w="1806" w:type="pct"/>
          </w:tcPr>
          <w:p w14:paraId="0E20151C" w14:textId="77777777" w:rsidR="0042325E" w:rsidRPr="009164AF" w:rsidDel="00910884" w:rsidRDefault="0042325E" w:rsidP="0042325E">
            <w:pPr>
              <w:pStyle w:val="Tabletext"/>
            </w:pPr>
            <w:r w:rsidRPr="009164AF">
              <w:t>DO YOU HAVE (details)</w:t>
            </w:r>
          </w:p>
        </w:tc>
        <w:tc>
          <w:tcPr>
            <w:tcW w:w="3194" w:type="pct"/>
          </w:tcPr>
          <w:p w14:paraId="7FD69182" w14:textId="77777777" w:rsidR="0042325E" w:rsidRPr="009164AF" w:rsidRDefault="0042325E" w:rsidP="0042325E">
            <w:pPr>
              <w:pStyle w:val="Tabletext"/>
            </w:pPr>
            <w:r w:rsidRPr="009164AF">
              <w:t>Request for specific information (e.g. Pilot Exemption Certificate)</w:t>
            </w:r>
          </w:p>
        </w:tc>
      </w:tr>
    </w:tbl>
    <w:p w14:paraId="4068CD6E" w14:textId="77777777" w:rsidR="0042325E" w:rsidRDefault="0042325E" w:rsidP="00E15A7D">
      <w:pPr>
        <w:pStyle w:val="Rubrik3"/>
      </w:pPr>
      <w:bookmarkStart w:id="143" w:name="_Toc63248801"/>
      <w:bookmarkStart w:id="144" w:name="_Toc67943061"/>
      <w:r w:rsidRPr="0042325E">
        <w:t>SPEED</w:t>
      </w:r>
      <w:bookmarkEnd w:id="143"/>
      <w:bookmarkEnd w:id="144"/>
      <w:r w:rsidRPr="0042325E">
        <w:t xml:space="preserve"> </w:t>
      </w:r>
    </w:p>
    <w:p w14:paraId="0F9DDA1E" w14:textId="77777777" w:rsidR="0042325E" w:rsidRPr="009164AF" w:rsidRDefault="0042325E" w:rsidP="0042325E">
      <w:pPr>
        <w:pStyle w:val="Brdtext"/>
      </w:pPr>
      <w:r w:rsidRPr="009164AF">
        <w:t xml:space="preserve">Speed </w:t>
      </w:r>
      <w:r w:rsidRPr="00950A45">
        <w:t>when unqualified refers to speed through the water. If speed over the ground is intended, then this should</w:t>
      </w:r>
      <w:r w:rsidRPr="009164AF">
        <w:t xml:space="preserve"> be qualified with Speed over the Ground (SOG)</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42325E" w:rsidRPr="009164AF" w14:paraId="6ECCBC38" w14:textId="77777777" w:rsidTr="00FD2ACC">
        <w:trPr>
          <w:trHeight w:val="360"/>
          <w:tblHeader/>
        </w:trPr>
        <w:tc>
          <w:tcPr>
            <w:tcW w:w="1805" w:type="pct"/>
            <w:shd w:val="clear" w:color="auto" w:fill="D9E2F3"/>
            <w:vAlign w:val="center"/>
          </w:tcPr>
          <w:p w14:paraId="35C56C9E" w14:textId="77777777" w:rsidR="0042325E" w:rsidRPr="009164AF" w:rsidRDefault="0042325E" w:rsidP="0042325E">
            <w:pPr>
              <w:pStyle w:val="Tableheading"/>
            </w:pPr>
            <w:r w:rsidRPr="009164AF">
              <w:t>Message Element</w:t>
            </w:r>
          </w:p>
        </w:tc>
        <w:tc>
          <w:tcPr>
            <w:tcW w:w="3195" w:type="pct"/>
            <w:shd w:val="clear" w:color="auto" w:fill="D9E2F3"/>
            <w:vAlign w:val="center"/>
          </w:tcPr>
          <w:p w14:paraId="71E4BA51" w14:textId="77777777" w:rsidR="0042325E" w:rsidRPr="009164AF" w:rsidRDefault="0042325E" w:rsidP="0042325E">
            <w:pPr>
              <w:pStyle w:val="Tableheading"/>
            </w:pPr>
            <w:r w:rsidRPr="009164AF">
              <w:t>Message Intent</w:t>
            </w:r>
          </w:p>
        </w:tc>
      </w:tr>
      <w:tr w:rsidR="00FD2ACC" w:rsidRPr="009164AF" w14:paraId="3E4A6B5A"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auto"/>
          </w:tcPr>
          <w:p w14:paraId="3F5DA7DB" w14:textId="77777777" w:rsidR="00FD2ACC" w:rsidRPr="009164AF" w:rsidRDefault="00FD2ACC" w:rsidP="00BD4089">
            <w:pPr>
              <w:pStyle w:val="Tabletext"/>
            </w:pPr>
            <w:r w:rsidRPr="009164AF">
              <w:t xml:space="preserve">DO NOT EXCEED (speed) </w:t>
            </w:r>
          </w:p>
        </w:tc>
        <w:tc>
          <w:tcPr>
            <w:tcW w:w="3195" w:type="pct"/>
            <w:tcBorders>
              <w:top w:val="single" w:sz="4" w:space="0" w:color="auto"/>
              <w:left w:val="single" w:sz="4" w:space="0" w:color="auto"/>
              <w:bottom w:val="single" w:sz="4" w:space="0" w:color="auto"/>
              <w:right w:val="single" w:sz="4" w:space="0" w:color="auto"/>
            </w:tcBorders>
            <w:shd w:val="clear" w:color="auto" w:fill="auto"/>
          </w:tcPr>
          <w:p w14:paraId="06FD4B9D" w14:textId="77777777" w:rsidR="00FD2ACC" w:rsidRPr="009164AF" w:rsidRDefault="00FD2ACC" w:rsidP="00BD4089">
            <w:pPr>
              <w:pStyle w:val="Tabletext"/>
            </w:pPr>
            <w:r w:rsidRPr="009164AF">
              <w:t>Instruction that a specified speed is not to be exceeded</w:t>
            </w:r>
          </w:p>
        </w:tc>
      </w:tr>
      <w:tr w:rsidR="0042325E" w:rsidRPr="009164AF" w14:paraId="1831BCD7" w14:textId="77777777" w:rsidTr="00FD2ACC">
        <w:trPr>
          <w:trHeight w:val="64"/>
        </w:trPr>
        <w:tc>
          <w:tcPr>
            <w:tcW w:w="1805" w:type="pct"/>
          </w:tcPr>
          <w:p w14:paraId="480520B4" w14:textId="77777777" w:rsidR="0042325E" w:rsidRPr="009164AF" w:rsidRDefault="0042325E" w:rsidP="00721BBB">
            <w:pPr>
              <w:pStyle w:val="Tabletext"/>
            </w:pPr>
            <w:r w:rsidRPr="009164AF">
              <w:t xml:space="preserve">MAINTAIN </w:t>
            </w:r>
            <w:r>
              <w:t xml:space="preserve">SPEED </w:t>
            </w:r>
          </w:p>
        </w:tc>
        <w:tc>
          <w:tcPr>
            <w:tcW w:w="3195" w:type="pct"/>
          </w:tcPr>
          <w:p w14:paraId="07C47E66" w14:textId="77777777" w:rsidR="0042325E" w:rsidRPr="009164AF" w:rsidRDefault="0042325E" w:rsidP="0042325E">
            <w:pPr>
              <w:pStyle w:val="Tabletext"/>
              <w:rPr>
                <w:lang w:eastAsia="ko-KR"/>
              </w:rPr>
            </w:pPr>
            <w:r w:rsidRPr="009164AF">
              <w:rPr>
                <w:rFonts w:hint="eastAsia"/>
                <w:lang w:eastAsia="ko-KR"/>
              </w:rPr>
              <w:t>Keep a specified sp</w:t>
            </w:r>
            <w:r w:rsidRPr="009164AF">
              <w:rPr>
                <w:lang w:eastAsia="ko-KR"/>
              </w:rPr>
              <w:t>e</w:t>
            </w:r>
            <w:r w:rsidRPr="009164AF">
              <w:rPr>
                <w:rFonts w:hint="eastAsia"/>
                <w:lang w:eastAsia="ko-KR"/>
              </w:rPr>
              <w:t>ed</w:t>
            </w:r>
          </w:p>
        </w:tc>
      </w:tr>
      <w:tr w:rsidR="0042325E" w:rsidRPr="009164AF" w14:paraId="6A9078D8" w14:textId="77777777" w:rsidTr="00FD2ACC">
        <w:trPr>
          <w:trHeight w:val="64"/>
        </w:trPr>
        <w:tc>
          <w:tcPr>
            <w:tcW w:w="1805" w:type="pct"/>
          </w:tcPr>
          <w:p w14:paraId="472636E8" w14:textId="6BB128F6" w:rsidR="0042325E" w:rsidRPr="009164AF" w:rsidRDefault="0042325E" w:rsidP="00B048CD">
            <w:pPr>
              <w:pStyle w:val="Tabletext"/>
            </w:pPr>
            <w:r w:rsidRPr="009164AF">
              <w:t>REDUCE SPEED</w:t>
            </w:r>
          </w:p>
        </w:tc>
        <w:tc>
          <w:tcPr>
            <w:tcW w:w="3195" w:type="pct"/>
          </w:tcPr>
          <w:p w14:paraId="201541F8" w14:textId="4CE41B12" w:rsidR="0042325E" w:rsidRPr="009164AF" w:rsidRDefault="0042325E" w:rsidP="0042325E">
            <w:pPr>
              <w:pStyle w:val="Tabletext"/>
            </w:pPr>
            <w:r w:rsidRPr="009164AF">
              <w:t xml:space="preserve">Instruction or </w:t>
            </w:r>
            <w:r w:rsidR="008C6C28">
              <w:t>advice</w:t>
            </w:r>
            <w:r w:rsidR="008C6C28" w:rsidRPr="009164AF">
              <w:t xml:space="preserve"> </w:t>
            </w:r>
            <w:r w:rsidRPr="009164AF">
              <w:t>for the present speed to be reduced</w:t>
            </w:r>
          </w:p>
        </w:tc>
      </w:tr>
      <w:tr w:rsidR="0042325E" w:rsidRPr="009164AF" w14:paraId="5D3C7BC9" w14:textId="77777777" w:rsidTr="00FD2ACC">
        <w:trPr>
          <w:trHeight w:val="64"/>
        </w:trPr>
        <w:tc>
          <w:tcPr>
            <w:tcW w:w="1805" w:type="pct"/>
          </w:tcPr>
          <w:p w14:paraId="4378E7AF" w14:textId="77777777" w:rsidR="0042325E" w:rsidRPr="009164AF" w:rsidRDefault="0042325E" w:rsidP="0042325E">
            <w:pPr>
              <w:pStyle w:val="Tabletext"/>
            </w:pPr>
            <w:r w:rsidRPr="009164AF">
              <w:t>PROCEED AT SAFE SPEED</w:t>
            </w:r>
          </w:p>
        </w:tc>
        <w:tc>
          <w:tcPr>
            <w:tcW w:w="3195" w:type="pct"/>
          </w:tcPr>
          <w:p w14:paraId="105D1006" w14:textId="65EF4EB7" w:rsidR="0042325E" w:rsidRPr="009164AF" w:rsidRDefault="003728D9" w:rsidP="0042325E">
            <w:pPr>
              <w:pStyle w:val="Tabletext"/>
            </w:pPr>
            <w:r>
              <w:rPr>
                <w:lang w:eastAsia="ko-KR"/>
              </w:rPr>
              <w:t>Ship</w:t>
            </w:r>
            <w:r w:rsidRPr="009164AF">
              <w:t xml:space="preserve"> </w:t>
            </w:r>
            <w:r w:rsidR="0042325E" w:rsidRPr="009164AF">
              <w:t xml:space="preserve">to proceed at </w:t>
            </w:r>
            <w:r w:rsidR="008C6C28">
              <w:t>a</w:t>
            </w:r>
            <w:r w:rsidR="0042325E" w:rsidRPr="009164AF">
              <w:t xml:space="preserve"> safe speed </w:t>
            </w:r>
          </w:p>
        </w:tc>
      </w:tr>
      <w:tr w:rsidR="00FD2ACC" w:rsidRPr="009164AF" w14:paraId="6E825D06" w14:textId="77777777" w:rsidTr="00FD2ACC">
        <w:trPr>
          <w:trHeight w:val="64"/>
        </w:trPr>
        <w:tc>
          <w:tcPr>
            <w:tcW w:w="1805" w:type="pct"/>
            <w:shd w:val="clear" w:color="auto" w:fill="auto"/>
          </w:tcPr>
          <w:p w14:paraId="7465C467" w14:textId="77777777" w:rsidR="00FD2ACC" w:rsidRPr="009164AF" w:rsidRDefault="00FD2ACC" w:rsidP="00BD4089">
            <w:pPr>
              <w:pStyle w:val="Tabletext"/>
            </w:pPr>
            <w:r w:rsidRPr="009164AF">
              <w:t>SPEED LIMIT (speed) [IN (area of)]</w:t>
            </w:r>
          </w:p>
        </w:tc>
        <w:tc>
          <w:tcPr>
            <w:tcW w:w="3195" w:type="pct"/>
            <w:shd w:val="clear" w:color="auto" w:fill="auto"/>
          </w:tcPr>
          <w:p w14:paraId="7F2CA351" w14:textId="77777777" w:rsidR="00FD2ACC" w:rsidRPr="009164AF" w:rsidRDefault="00FD2ACC" w:rsidP="00BD4089">
            <w:pPr>
              <w:pStyle w:val="Tabletext"/>
            </w:pPr>
            <w:r w:rsidRPr="009164AF">
              <w:t xml:space="preserve">Notifying a </w:t>
            </w:r>
            <w:r>
              <w:t>ship</w:t>
            </w:r>
            <w:r w:rsidRPr="009164AF">
              <w:t xml:space="preserve"> of a speed limit in a specified area </w:t>
            </w:r>
          </w:p>
        </w:tc>
      </w:tr>
      <w:tr w:rsidR="0042325E" w:rsidRPr="009164AF" w14:paraId="6C0D18FE" w14:textId="77777777" w:rsidTr="00FD2ACC">
        <w:trPr>
          <w:trHeight w:val="64"/>
        </w:trPr>
        <w:tc>
          <w:tcPr>
            <w:tcW w:w="1805" w:type="pct"/>
          </w:tcPr>
          <w:p w14:paraId="1A37A019" w14:textId="77777777" w:rsidR="0042325E" w:rsidRPr="009164AF" w:rsidRDefault="0042325E" w:rsidP="0042325E">
            <w:pPr>
              <w:pStyle w:val="Tabletext"/>
            </w:pPr>
            <w:r w:rsidRPr="009164AF">
              <w:t>WHAT IS YOUR MINIMUM SAFE SPEED</w:t>
            </w:r>
          </w:p>
        </w:tc>
        <w:tc>
          <w:tcPr>
            <w:tcW w:w="3195" w:type="pct"/>
          </w:tcPr>
          <w:p w14:paraId="6305AEBB" w14:textId="28AB9FC5" w:rsidR="0042325E" w:rsidRPr="009164AF" w:rsidRDefault="0042325E">
            <w:pPr>
              <w:pStyle w:val="Tabletext"/>
            </w:pPr>
            <w:r w:rsidRPr="009164AF">
              <w:t xml:space="preserve">Request to a </w:t>
            </w:r>
            <w:r w:rsidR="003728D9">
              <w:t>ship</w:t>
            </w:r>
            <w:r w:rsidR="003728D9" w:rsidRPr="009164AF">
              <w:t xml:space="preserve"> </w:t>
            </w:r>
            <w:r w:rsidRPr="009164AF">
              <w:t xml:space="preserve">to report </w:t>
            </w:r>
            <w:r w:rsidR="008C6C28">
              <w:t xml:space="preserve">its </w:t>
            </w:r>
            <w:r w:rsidRPr="009164AF">
              <w:t>minimum safe speed</w:t>
            </w:r>
          </w:p>
        </w:tc>
      </w:tr>
      <w:tr w:rsidR="0042325E" w:rsidRPr="009164AF" w14:paraId="7377B10E" w14:textId="77777777" w:rsidTr="00FD2ACC">
        <w:trPr>
          <w:trHeight w:val="64"/>
        </w:trPr>
        <w:tc>
          <w:tcPr>
            <w:tcW w:w="1805" w:type="pct"/>
            <w:shd w:val="clear" w:color="auto" w:fill="auto"/>
          </w:tcPr>
          <w:p w14:paraId="4D84B90A" w14:textId="77777777" w:rsidR="0042325E" w:rsidRPr="009164AF" w:rsidRDefault="0042325E" w:rsidP="00721BBB">
            <w:pPr>
              <w:pStyle w:val="Tabletext"/>
            </w:pPr>
            <w:r w:rsidRPr="009164AF">
              <w:t xml:space="preserve">WHAT IS YOUR SPEED </w:t>
            </w:r>
          </w:p>
        </w:tc>
        <w:tc>
          <w:tcPr>
            <w:tcW w:w="3195" w:type="pct"/>
            <w:shd w:val="clear" w:color="auto" w:fill="auto"/>
          </w:tcPr>
          <w:p w14:paraId="77BB9CB5" w14:textId="77777777" w:rsidR="0042325E" w:rsidRPr="009164AF" w:rsidRDefault="0042325E">
            <w:pPr>
              <w:pStyle w:val="Tabletext"/>
            </w:pPr>
            <w:r w:rsidRPr="009164AF">
              <w:t xml:space="preserve">Request to report the </w:t>
            </w:r>
            <w:r w:rsidR="003728D9">
              <w:t>ship</w:t>
            </w:r>
            <w:r w:rsidR="003728D9" w:rsidRPr="009164AF">
              <w:t xml:space="preserve"> </w:t>
            </w:r>
            <w:r w:rsidRPr="009164AF">
              <w:t>present speed</w:t>
            </w:r>
          </w:p>
        </w:tc>
      </w:tr>
    </w:tbl>
    <w:p w14:paraId="51D0561A" w14:textId="77777777" w:rsidR="0042325E" w:rsidRDefault="0042325E" w:rsidP="00E15A7D">
      <w:pPr>
        <w:pStyle w:val="Rubrik3"/>
      </w:pPr>
      <w:bookmarkStart w:id="145" w:name="_Toc63248802"/>
      <w:bookmarkStart w:id="146" w:name="_Toc67943062"/>
      <w:r w:rsidRPr="0042325E">
        <w:t>ENGINE</w:t>
      </w:r>
      <w:bookmarkEnd w:id="145"/>
      <w:bookmarkEnd w:id="146"/>
      <w:r w:rsidRPr="0042325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42325E" w:rsidRPr="009164AF" w14:paraId="2C09C924" w14:textId="77777777" w:rsidTr="00FD2ACC">
        <w:trPr>
          <w:trHeight w:val="360"/>
          <w:tblHeader/>
        </w:trPr>
        <w:tc>
          <w:tcPr>
            <w:tcW w:w="1806" w:type="pct"/>
            <w:shd w:val="clear" w:color="auto" w:fill="D9E2F3"/>
            <w:vAlign w:val="center"/>
          </w:tcPr>
          <w:p w14:paraId="40841290" w14:textId="77777777" w:rsidR="0042325E" w:rsidRPr="009164AF" w:rsidRDefault="0042325E" w:rsidP="0042325E">
            <w:pPr>
              <w:pStyle w:val="Tableheading"/>
            </w:pPr>
            <w:r w:rsidRPr="009164AF">
              <w:t>Message Element</w:t>
            </w:r>
          </w:p>
        </w:tc>
        <w:tc>
          <w:tcPr>
            <w:tcW w:w="3194" w:type="pct"/>
            <w:shd w:val="clear" w:color="auto" w:fill="D9E2F3"/>
            <w:vAlign w:val="center"/>
          </w:tcPr>
          <w:p w14:paraId="25C90677" w14:textId="77777777" w:rsidR="0042325E" w:rsidRPr="009164AF" w:rsidRDefault="0042325E" w:rsidP="0042325E">
            <w:pPr>
              <w:pStyle w:val="Tableheading"/>
            </w:pPr>
            <w:r w:rsidRPr="009164AF">
              <w:t>Message Intent</w:t>
            </w:r>
          </w:p>
        </w:tc>
      </w:tr>
      <w:tr w:rsidR="00FD2ACC" w:rsidRPr="009164AF" w14:paraId="079F4705" w14:textId="77777777" w:rsidTr="00FD2ACC">
        <w:trPr>
          <w:trHeight w:val="64"/>
        </w:trPr>
        <w:tc>
          <w:tcPr>
            <w:tcW w:w="1806" w:type="pct"/>
            <w:shd w:val="clear" w:color="auto" w:fill="FFFFFF" w:themeFill="background1"/>
          </w:tcPr>
          <w:p w14:paraId="0E762F9D" w14:textId="77777777" w:rsidR="00FD2ACC" w:rsidRPr="009164AF" w:rsidRDefault="00FD2ACC" w:rsidP="00BD4089">
            <w:pPr>
              <w:pStyle w:val="Tabletext"/>
            </w:pPr>
            <w:r w:rsidRPr="009164AF">
              <w:t>KEEP YOUR ENGINES READY</w:t>
            </w:r>
          </w:p>
        </w:tc>
        <w:tc>
          <w:tcPr>
            <w:tcW w:w="3194" w:type="pct"/>
            <w:shd w:val="clear" w:color="auto" w:fill="FFFFFF" w:themeFill="background1"/>
          </w:tcPr>
          <w:p w14:paraId="670D6317" w14:textId="77777777" w:rsidR="00FD2ACC" w:rsidRPr="009164AF" w:rsidRDefault="00FD2ACC" w:rsidP="00BD4089">
            <w:pPr>
              <w:pStyle w:val="Tabletext"/>
            </w:pPr>
            <w:r w:rsidRPr="009164AF">
              <w:t xml:space="preserve">Request for the </w:t>
            </w:r>
            <w:r>
              <w:t>ship</w:t>
            </w:r>
            <w:r w:rsidRPr="009164AF">
              <w:t xml:space="preserve"> to keep their engines ready</w:t>
            </w:r>
          </w:p>
        </w:tc>
      </w:tr>
      <w:tr w:rsidR="0042325E" w:rsidRPr="009164AF" w14:paraId="4B3295EB" w14:textId="77777777" w:rsidTr="00FD2ACC">
        <w:trPr>
          <w:trHeight w:val="64"/>
        </w:trPr>
        <w:tc>
          <w:tcPr>
            <w:tcW w:w="1806" w:type="pct"/>
            <w:shd w:val="clear" w:color="auto" w:fill="FFFFFF" w:themeFill="background1"/>
          </w:tcPr>
          <w:p w14:paraId="0474403F" w14:textId="77777777" w:rsidR="0042325E" w:rsidRPr="009164AF" w:rsidRDefault="0042325E" w:rsidP="0042325E">
            <w:pPr>
              <w:pStyle w:val="Tabletext"/>
            </w:pPr>
            <w:r w:rsidRPr="009164AF">
              <w:t>REPORT WHEN ENGINES READY</w:t>
            </w:r>
          </w:p>
        </w:tc>
        <w:tc>
          <w:tcPr>
            <w:tcW w:w="3194" w:type="pct"/>
            <w:shd w:val="clear" w:color="auto" w:fill="FFFFFF" w:themeFill="background1"/>
          </w:tcPr>
          <w:p w14:paraId="7AD1518D" w14:textId="77777777" w:rsidR="0042325E" w:rsidRPr="009164AF" w:rsidRDefault="0042325E" w:rsidP="0042325E">
            <w:pPr>
              <w:pStyle w:val="Tabletext"/>
            </w:pPr>
            <w:r w:rsidRPr="009164AF">
              <w:t>Request to report when the engines are ready</w:t>
            </w:r>
          </w:p>
        </w:tc>
      </w:tr>
    </w:tbl>
    <w:p w14:paraId="5636AB62" w14:textId="77777777" w:rsidR="00B73A7E" w:rsidRDefault="00B73A7E">
      <w:pPr>
        <w:spacing w:after="200" w:line="276" w:lineRule="auto"/>
        <w:rPr>
          <w:rFonts w:asciiTheme="majorHAnsi" w:eastAsiaTheme="majorEastAsia" w:hAnsiTheme="majorHAnsi" w:cstheme="majorBidi"/>
          <w:b/>
          <w:bCs/>
          <w:caps/>
          <w:color w:val="407EC9"/>
          <w:sz w:val="24"/>
          <w:szCs w:val="24"/>
        </w:rPr>
      </w:pPr>
      <w:bookmarkStart w:id="147" w:name="_Toc63248803"/>
      <w:r>
        <w:br w:type="page"/>
      </w:r>
    </w:p>
    <w:p w14:paraId="6EAE3069" w14:textId="71EAC28E" w:rsidR="0042325E" w:rsidRDefault="0042325E" w:rsidP="00E15A7D">
      <w:pPr>
        <w:pStyle w:val="Rubrik2"/>
      </w:pPr>
      <w:bookmarkStart w:id="148" w:name="_Toc67943063"/>
      <w:r w:rsidRPr="0042325E">
        <w:lastRenderedPageBreak/>
        <w:t>PROVISION OF INFORMATION</w:t>
      </w:r>
      <w:bookmarkEnd w:id="147"/>
      <w:bookmarkEnd w:id="148"/>
    </w:p>
    <w:p w14:paraId="2B841665" w14:textId="77777777" w:rsidR="007038E2" w:rsidRPr="007038E2" w:rsidRDefault="007038E2" w:rsidP="007038E2">
      <w:pPr>
        <w:pStyle w:val="Heading1separatationline"/>
      </w:pPr>
    </w:p>
    <w:p w14:paraId="055BEA0D" w14:textId="77777777" w:rsidR="0042325E" w:rsidRDefault="00D16239" w:rsidP="00E15A7D">
      <w:pPr>
        <w:pStyle w:val="Rubrik3"/>
      </w:pPr>
      <w:bookmarkStart w:id="149" w:name="_Toc63248804"/>
      <w:bookmarkStart w:id="150" w:name="_Toc67943064"/>
      <w:r w:rsidRPr="0042325E">
        <w:t>TRAFFIC INFORMATION</w:t>
      </w:r>
      <w:bookmarkEnd w:id="149"/>
      <w:bookmarkEnd w:id="150"/>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01"/>
        <w:gridCol w:w="6500"/>
      </w:tblGrid>
      <w:tr w:rsidR="0042325E" w:rsidRPr="009164AF" w14:paraId="553673A6" w14:textId="77777777" w:rsidTr="00436755">
        <w:trPr>
          <w:trHeight w:val="360"/>
          <w:tblHeader/>
        </w:trPr>
        <w:tc>
          <w:tcPr>
            <w:tcW w:w="1814" w:type="pct"/>
            <w:shd w:val="clear" w:color="auto" w:fill="D9E2F3"/>
            <w:vAlign w:val="center"/>
          </w:tcPr>
          <w:p w14:paraId="322EA188" w14:textId="77777777" w:rsidR="0042325E" w:rsidRPr="009164AF" w:rsidRDefault="0042325E" w:rsidP="0042325E">
            <w:pPr>
              <w:pStyle w:val="Tableheading"/>
            </w:pPr>
            <w:r w:rsidRPr="009164AF">
              <w:t>Message Element</w:t>
            </w:r>
          </w:p>
        </w:tc>
        <w:tc>
          <w:tcPr>
            <w:tcW w:w="3186" w:type="pct"/>
            <w:shd w:val="clear" w:color="auto" w:fill="D9E2F3"/>
            <w:vAlign w:val="center"/>
          </w:tcPr>
          <w:p w14:paraId="41F7A9B6" w14:textId="77777777" w:rsidR="0042325E" w:rsidRPr="009164AF" w:rsidRDefault="0042325E" w:rsidP="0042325E">
            <w:pPr>
              <w:pStyle w:val="Tableheading"/>
            </w:pPr>
            <w:r w:rsidRPr="009164AF">
              <w:t>Message Intent</w:t>
            </w:r>
          </w:p>
        </w:tc>
      </w:tr>
      <w:tr w:rsidR="0042325E" w:rsidRPr="009164AF" w14:paraId="302FDD8C" w14:textId="77777777" w:rsidTr="00436755">
        <w:trPr>
          <w:trHeight w:val="64"/>
        </w:trPr>
        <w:tc>
          <w:tcPr>
            <w:tcW w:w="1814" w:type="pct"/>
            <w:shd w:val="clear" w:color="auto" w:fill="auto"/>
          </w:tcPr>
          <w:p w14:paraId="24FF7A8D" w14:textId="77777777" w:rsidR="0042325E" w:rsidRPr="009164AF" w:rsidRDefault="0042325E" w:rsidP="0042325E">
            <w:pPr>
              <w:pStyle w:val="Tabletext"/>
            </w:pPr>
            <w:r w:rsidRPr="009164AF">
              <w:t>AHEAD [distance] [details]</w:t>
            </w:r>
          </w:p>
        </w:tc>
        <w:tc>
          <w:tcPr>
            <w:tcW w:w="3186" w:type="pct"/>
            <w:shd w:val="clear" w:color="auto" w:fill="auto"/>
          </w:tcPr>
          <w:p w14:paraId="780D457E" w14:textId="77777777" w:rsidR="0042325E" w:rsidRPr="009164AF" w:rsidRDefault="0042325E" w:rsidP="0042325E">
            <w:pPr>
              <w:pStyle w:val="Tabletext"/>
            </w:pPr>
            <w:r w:rsidRPr="009164AF">
              <w:t>Inform a ship that there is a ship/object in front of it [distance details] [other details may be added]</w:t>
            </w:r>
          </w:p>
        </w:tc>
      </w:tr>
      <w:tr w:rsidR="0042325E" w:rsidRPr="009164AF" w14:paraId="78031A61" w14:textId="77777777" w:rsidTr="00436755">
        <w:trPr>
          <w:trHeight w:val="64"/>
        </w:trPr>
        <w:tc>
          <w:tcPr>
            <w:tcW w:w="1814" w:type="pct"/>
          </w:tcPr>
          <w:p w14:paraId="3753178E" w14:textId="77777777" w:rsidR="0042325E" w:rsidRPr="009164AF" w:rsidRDefault="0042325E" w:rsidP="0042325E">
            <w:pPr>
              <w:pStyle w:val="Tabletext"/>
            </w:pPr>
            <w:r w:rsidRPr="009164AF">
              <w:t>ALTERING COURSE</w:t>
            </w:r>
          </w:p>
        </w:tc>
        <w:tc>
          <w:tcPr>
            <w:tcW w:w="3186" w:type="pct"/>
          </w:tcPr>
          <w:p w14:paraId="09BB784F" w14:textId="77777777" w:rsidR="0042325E" w:rsidRPr="009164AF" w:rsidRDefault="0042325E" w:rsidP="0042325E">
            <w:pPr>
              <w:pStyle w:val="Tabletext"/>
            </w:pPr>
            <w:r w:rsidRPr="009164AF">
              <w:t xml:space="preserve">Inform a </w:t>
            </w:r>
            <w:r w:rsidR="003642AB">
              <w:t xml:space="preserve">ship </w:t>
            </w:r>
            <w:r w:rsidRPr="009164AF">
              <w:t>that another ship is changing direction</w:t>
            </w:r>
          </w:p>
        </w:tc>
      </w:tr>
      <w:tr w:rsidR="0042325E" w:rsidRPr="009164AF" w14:paraId="110C3923" w14:textId="77777777" w:rsidTr="00436755">
        <w:trPr>
          <w:trHeight w:val="64"/>
        </w:trPr>
        <w:tc>
          <w:tcPr>
            <w:tcW w:w="1814" w:type="pct"/>
          </w:tcPr>
          <w:p w14:paraId="2A17F779" w14:textId="77777777" w:rsidR="0042325E" w:rsidRPr="009164AF" w:rsidRDefault="0042325E" w:rsidP="0042325E">
            <w:pPr>
              <w:pStyle w:val="Tabletext"/>
            </w:pPr>
            <w:r w:rsidRPr="009164AF">
              <w:t>ANCHORING (in position)</w:t>
            </w:r>
          </w:p>
        </w:tc>
        <w:tc>
          <w:tcPr>
            <w:tcW w:w="3186" w:type="pct"/>
          </w:tcPr>
          <w:p w14:paraId="747D96B9" w14:textId="77777777" w:rsidR="0042325E" w:rsidRPr="009164AF" w:rsidRDefault="0042325E" w:rsidP="0042325E">
            <w:pPr>
              <w:pStyle w:val="Tabletext"/>
            </w:pPr>
            <w:r w:rsidRPr="009164AF">
              <w:t xml:space="preserve">Inform traffic that a ship is getting ready to anchor </w:t>
            </w:r>
          </w:p>
        </w:tc>
      </w:tr>
      <w:tr w:rsidR="0042325E" w:rsidRPr="009164AF" w14:paraId="76A76118" w14:textId="77777777" w:rsidTr="00436755">
        <w:trPr>
          <w:trHeight w:val="64"/>
        </w:trPr>
        <w:tc>
          <w:tcPr>
            <w:tcW w:w="1814" w:type="pct"/>
          </w:tcPr>
          <w:p w14:paraId="1CF8A5FF" w14:textId="77777777" w:rsidR="0042325E" w:rsidRPr="009164AF" w:rsidRDefault="0042325E" w:rsidP="0042325E">
            <w:pPr>
              <w:pStyle w:val="Tabletext"/>
            </w:pPr>
            <w:r w:rsidRPr="009164AF">
              <w:t>ANCHORED (in position)</w:t>
            </w:r>
          </w:p>
        </w:tc>
        <w:tc>
          <w:tcPr>
            <w:tcW w:w="3186" w:type="pct"/>
          </w:tcPr>
          <w:p w14:paraId="0A04D68C" w14:textId="77777777" w:rsidR="0042325E" w:rsidRPr="009164AF" w:rsidRDefault="0042325E" w:rsidP="0042325E">
            <w:pPr>
              <w:pStyle w:val="Tabletext"/>
            </w:pPr>
            <w:r w:rsidRPr="009164AF">
              <w:t>Inform traffic that a ship is anchored</w:t>
            </w:r>
          </w:p>
        </w:tc>
      </w:tr>
      <w:tr w:rsidR="00FD2ACC" w:rsidRPr="009164AF" w14:paraId="58408ADD" w14:textId="77777777" w:rsidTr="00436755">
        <w:trPr>
          <w:trHeight w:val="64"/>
        </w:trPr>
        <w:tc>
          <w:tcPr>
            <w:tcW w:w="1814" w:type="pct"/>
          </w:tcPr>
          <w:p w14:paraId="0E44C451" w14:textId="77777777" w:rsidR="00FD2ACC" w:rsidRPr="009164AF" w:rsidRDefault="00FD2ACC" w:rsidP="00BD4089">
            <w:pPr>
              <w:pStyle w:val="Tabletext"/>
            </w:pPr>
            <w:r w:rsidRPr="009164AF">
              <w:rPr>
                <w:rFonts w:hint="eastAsia"/>
                <w:lang w:eastAsia="ko-KR"/>
              </w:rPr>
              <w:t>(</w:t>
            </w:r>
            <w:r w:rsidRPr="009164AF">
              <w:t>fishing/pleasure) BOATS IN (position/area)</w:t>
            </w:r>
          </w:p>
        </w:tc>
        <w:tc>
          <w:tcPr>
            <w:tcW w:w="3186" w:type="pct"/>
          </w:tcPr>
          <w:p w14:paraId="7F2C0ECB" w14:textId="77777777" w:rsidR="00FD2ACC" w:rsidRPr="009164AF" w:rsidRDefault="00FD2ACC" w:rsidP="00BD4089">
            <w:pPr>
              <w:pStyle w:val="Tabletext"/>
            </w:pPr>
            <w:r w:rsidRPr="009164AF">
              <w:t>Inform ship that traffic, with unknown intentions, is in the area</w:t>
            </w:r>
          </w:p>
        </w:tc>
      </w:tr>
      <w:tr w:rsidR="0042325E" w:rsidRPr="009164AF" w14:paraId="5944B941" w14:textId="77777777" w:rsidTr="00436755">
        <w:trPr>
          <w:trHeight w:val="64"/>
        </w:trPr>
        <w:tc>
          <w:tcPr>
            <w:tcW w:w="1814" w:type="pct"/>
          </w:tcPr>
          <w:p w14:paraId="3F1C29B6" w14:textId="77777777" w:rsidR="0042325E" w:rsidRPr="009164AF" w:rsidRDefault="0042325E" w:rsidP="0042325E">
            <w:pPr>
              <w:pStyle w:val="Tabletext"/>
            </w:pPr>
            <w:r w:rsidRPr="009164AF">
              <w:t>CONSTRAINED BY (details)</w:t>
            </w:r>
          </w:p>
        </w:tc>
        <w:tc>
          <w:tcPr>
            <w:tcW w:w="3186" w:type="pct"/>
          </w:tcPr>
          <w:p w14:paraId="3678F466" w14:textId="1697FE75" w:rsidR="0042325E" w:rsidRPr="009164AF" w:rsidRDefault="009B0D81" w:rsidP="0042325E">
            <w:pPr>
              <w:pStyle w:val="Tabletext"/>
            </w:pPr>
            <w:r w:rsidRPr="008F6C58">
              <w:rPr>
                <w:lang w:val="en-US"/>
              </w:rPr>
              <w:t>Inform traffic that a ship is restricted in her ability to deviate from the course she is following, due to some specifi</w:t>
            </w:r>
            <w:r w:rsidR="00B7029C">
              <w:rPr>
                <w:lang w:val="en-US"/>
              </w:rPr>
              <w:t>c</w:t>
            </w:r>
            <w:r w:rsidRPr="008F6C58">
              <w:rPr>
                <w:lang w:val="en-US"/>
              </w:rPr>
              <w:t xml:space="preserve"> conditions (e.g. draft)</w:t>
            </w:r>
          </w:p>
        </w:tc>
      </w:tr>
      <w:tr w:rsidR="0042325E" w:rsidRPr="009164AF" w14:paraId="2266012C" w14:textId="77777777" w:rsidTr="00436755">
        <w:trPr>
          <w:trHeight w:val="64"/>
        </w:trPr>
        <w:tc>
          <w:tcPr>
            <w:tcW w:w="1814" w:type="pct"/>
          </w:tcPr>
          <w:p w14:paraId="3C83E867" w14:textId="77777777" w:rsidR="0042325E" w:rsidRPr="009164AF" w:rsidRDefault="0042325E" w:rsidP="0042325E">
            <w:pPr>
              <w:pStyle w:val="Tabletext"/>
            </w:pPr>
            <w:r w:rsidRPr="009164AF">
              <w:t>CROSSING (details)</w:t>
            </w:r>
          </w:p>
        </w:tc>
        <w:tc>
          <w:tcPr>
            <w:tcW w:w="3186" w:type="pct"/>
          </w:tcPr>
          <w:p w14:paraId="2B777F93" w14:textId="77777777" w:rsidR="0042325E" w:rsidRPr="009164AF" w:rsidRDefault="0042325E" w:rsidP="0042325E">
            <w:pPr>
              <w:pStyle w:val="Tabletext"/>
            </w:pPr>
            <w:r w:rsidRPr="009164AF">
              <w:t>Inform traffic that a ship is proceeding in a direction near right angle with traffic flow or route.  Alternatively the ship is proceeding through an area/fairway (one side to another)</w:t>
            </w:r>
          </w:p>
        </w:tc>
      </w:tr>
      <w:tr w:rsidR="0042325E" w:rsidRPr="009164AF" w14:paraId="155CE880" w14:textId="77777777" w:rsidTr="00436755">
        <w:trPr>
          <w:trHeight w:val="64"/>
        </w:trPr>
        <w:tc>
          <w:tcPr>
            <w:tcW w:w="1814" w:type="pct"/>
          </w:tcPr>
          <w:p w14:paraId="3E47B580" w14:textId="77777777" w:rsidR="0042325E" w:rsidRPr="009164AF" w:rsidRDefault="0042325E" w:rsidP="0042325E">
            <w:pPr>
              <w:pStyle w:val="Tabletext"/>
            </w:pPr>
            <w:r w:rsidRPr="009164AF">
              <w:t>OVERTAKING</w:t>
            </w:r>
          </w:p>
        </w:tc>
        <w:tc>
          <w:tcPr>
            <w:tcW w:w="3186" w:type="pct"/>
          </w:tcPr>
          <w:p w14:paraId="600AB209" w14:textId="77777777" w:rsidR="0042325E" w:rsidRPr="009164AF" w:rsidRDefault="0042325E" w:rsidP="0042325E">
            <w:pPr>
              <w:pStyle w:val="Tabletext"/>
            </w:pPr>
            <w:r w:rsidRPr="009164AF">
              <w:t>Inform that a ship is overtaking another ship</w:t>
            </w:r>
          </w:p>
        </w:tc>
      </w:tr>
      <w:tr w:rsidR="0042325E" w:rsidRPr="009164AF" w14:paraId="511F0BF7" w14:textId="77777777" w:rsidTr="00436755">
        <w:trPr>
          <w:trHeight w:val="64"/>
        </w:trPr>
        <w:tc>
          <w:tcPr>
            <w:tcW w:w="1814" w:type="pct"/>
          </w:tcPr>
          <w:p w14:paraId="28503930" w14:textId="77777777" w:rsidR="0042325E" w:rsidRPr="009164AF" w:rsidRDefault="0042325E" w:rsidP="0042325E">
            <w:pPr>
              <w:pStyle w:val="Tabletext"/>
            </w:pPr>
            <w:r w:rsidRPr="009164AF">
              <w:t>DEPARTING (details)</w:t>
            </w:r>
          </w:p>
        </w:tc>
        <w:tc>
          <w:tcPr>
            <w:tcW w:w="3186" w:type="pct"/>
          </w:tcPr>
          <w:p w14:paraId="28AEB33E" w14:textId="77777777" w:rsidR="0042325E" w:rsidRPr="009164AF" w:rsidRDefault="0042325E" w:rsidP="0042325E">
            <w:pPr>
              <w:pStyle w:val="Tabletext"/>
            </w:pPr>
            <w:r w:rsidRPr="009164AF">
              <w:t>Inform traffic that a ship is departing an area or alongside/anchor berth</w:t>
            </w:r>
          </w:p>
        </w:tc>
      </w:tr>
      <w:tr w:rsidR="0042325E" w:rsidRPr="009164AF" w14:paraId="79697774" w14:textId="77777777" w:rsidTr="00436755">
        <w:trPr>
          <w:trHeight w:val="64"/>
        </w:trPr>
        <w:tc>
          <w:tcPr>
            <w:tcW w:w="1814" w:type="pct"/>
          </w:tcPr>
          <w:p w14:paraId="2F1AF6A5" w14:textId="77777777" w:rsidR="0042325E" w:rsidRPr="009164AF" w:rsidRDefault="0042325E" w:rsidP="0042325E">
            <w:pPr>
              <w:pStyle w:val="Tabletext"/>
            </w:pPr>
            <w:r w:rsidRPr="009164AF">
              <w:t>DUE TO (details)</w:t>
            </w:r>
          </w:p>
        </w:tc>
        <w:tc>
          <w:tcPr>
            <w:tcW w:w="3186" w:type="pct"/>
          </w:tcPr>
          <w:p w14:paraId="3874F1B5" w14:textId="77777777" w:rsidR="0042325E" w:rsidRPr="009164AF" w:rsidRDefault="0042325E" w:rsidP="0042325E">
            <w:pPr>
              <w:pStyle w:val="Tabletext"/>
              <w:rPr>
                <w:lang w:eastAsia="ko-KR"/>
              </w:rPr>
            </w:pPr>
            <w:r w:rsidRPr="009164AF">
              <w:t xml:space="preserve">Inform that other considerations need to be taken into account such as traffic in the area </w:t>
            </w:r>
          </w:p>
        </w:tc>
      </w:tr>
      <w:tr w:rsidR="0042325E" w:rsidRPr="009164AF" w14:paraId="1B74539D" w14:textId="77777777" w:rsidTr="00436755">
        <w:trPr>
          <w:trHeight w:val="64"/>
        </w:trPr>
        <w:tc>
          <w:tcPr>
            <w:tcW w:w="1814" w:type="pct"/>
          </w:tcPr>
          <w:p w14:paraId="5E18A103" w14:textId="77777777" w:rsidR="0042325E" w:rsidRPr="009164AF" w:rsidRDefault="0042325E" w:rsidP="0042325E">
            <w:pPr>
              <w:pStyle w:val="Tabletext"/>
            </w:pPr>
            <w:r w:rsidRPr="009164AF">
              <w:t xml:space="preserve">EASTBOUND/ WESTBOUND/ NORTHBOUND/ SOUTHBOUND </w:t>
            </w:r>
          </w:p>
        </w:tc>
        <w:tc>
          <w:tcPr>
            <w:tcW w:w="3186" w:type="pct"/>
          </w:tcPr>
          <w:p w14:paraId="71E5E44D" w14:textId="77777777" w:rsidR="0042325E" w:rsidRPr="009164AF" w:rsidRDefault="0042325E" w:rsidP="0042325E">
            <w:pPr>
              <w:pStyle w:val="Tabletext"/>
            </w:pPr>
            <w:r w:rsidRPr="009164AF">
              <w:t>Directional information about a ship’s movements</w:t>
            </w:r>
          </w:p>
        </w:tc>
      </w:tr>
      <w:tr w:rsidR="0042325E" w:rsidRPr="009164AF" w14:paraId="0FA1E1AC" w14:textId="77777777" w:rsidTr="00436755">
        <w:trPr>
          <w:trHeight w:val="64"/>
        </w:trPr>
        <w:tc>
          <w:tcPr>
            <w:tcW w:w="1814" w:type="pct"/>
          </w:tcPr>
          <w:p w14:paraId="58B86867" w14:textId="77777777" w:rsidR="0042325E" w:rsidRPr="009164AF" w:rsidRDefault="0042325E" w:rsidP="0042325E">
            <w:pPr>
              <w:pStyle w:val="Tabletext"/>
            </w:pPr>
            <w:r w:rsidRPr="009164AF">
              <w:t>ENTERING</w:t>
            </w:r>
          </w:p>
        </w:tc>
        <w:tc>
          <w:tcPr>
            <w:tcW w:w="3186" w:type="pct"/>
          </w:tcPr>
          <w:p w14:paraId="358A245D" w14:textId="77777777" w:rsidR="0042325E" w:rsidRPr="009164AF" w:rsidRDefault="0042325E" w:rsidP="0042325E">
            <w:pPr>
              <w:pStyle w:val="Tabletext"/>
            </w:pPr>
            <w:r w:rsidRPr="009164AF">
              <w:t>Proceeding into a port/fairway/channel/area</w:t>
            </w:r>
          </w:p>
        </w:tc>
      </w:tr>
      <w:tr w:rsidR="0042325E" w:rsidRPr="009164AF" w14:paraId="76747AAC" w14:textId="77777777" w:rsidTr="00436755">
        <w:trPr>
          <w:trHeight w:val="64"/>
        </w:trPr>
        <w:tc>
          <w:tcPr>
            <w:tcW w:w="1814" w:type="pct"/>
          </w:tcPr>
          <w:p w14:paraId="505B4DD0" w14:textId="77777777" w:rsidR="0042325E" w:rsidRPr="009164AF" w:rsidRDefault="0042325E" w:rsidP="0042325E">
            <w:pPr>
              <w:pStyle w:val="Tabletext"/>
            </w:pPr>
            <w:r w:rsidRPr="009164AF">
              <w:t>INCIDENT IN (location/area)</w:t>
            </w:r>
          </w:p>
        </w:tc>
        <w:tc>
          <w:tcPr>
            <w:tcW w:w="3186" w:type="pct"/>
          </w:tcPr>
          <w:p w14:paraId="59C50598" w14:textId="77777777" w:rsidR="0042325E" w:rsidRPr="009164AF" w:rsidRDefault="0042325E" w:rsidP="0042325E">
            <w:pPr>
              <w:pStyle w:val="Tabletext"/>
            </w:pPr>
            <w:r w:rsidRPr="009164AF">
              <w:t>Advising of an incident in an area/location</w:t>
            </w:r>
          </w:p>
        </w:tc>
      </w:tr>
      <w:tr w:rsidR="0042325E" w:rsidRPr="009164AF" w14:paraId="51371528" w14:textId="77777777" w:rsidTr="00436755">
        <w:trPr>
          <w:trHeight w:val="64"/>
        </w:trPr>
        <w:tc>
          <w:tcPr>
            <w:tcW w:w="1814" w:type="pct"/>
          </w:tcPr>
          <w:p w14:paraId="6D930C3F" w14:textId="77777777" w:rsidR="0042325E" w:rsidRPr="009164AF" w:rsidRDefault="0042325E" w:rsidP="0042325E">
            <w:pPr>
              <w:pStyle w:val="Tabletext"/>
            </w:pPr>
            <w:r w:rsidRPr="009164AF">
              <w:t>INBOUND</w:t>
            </w:r>
          </w:p>
        </w:tc>
        <w:tc>
          <w:tcPr>
            <w:tcW w:w="3186" w:type="pct"/>
          </w:tcPr>
          <w:p w14:paraId="3D49BF27" w14:textId="77777777" w:rsidR="0042325E" w:rsidRPr="009164AF" w:rsidRDefault="0042325E" w:rsidP="0042325E">
            <w:pPr>
              <w:pStyle w:val="Tabletext"/>
            </w:pPr>
            <w:r w:rsidRPr="009164AF">
              <w:t>Ship is proceeding into a port/fairway/channel/area</w:t>
            </w:r>
          </w:p>
        </w:tc>
      </w:tr>
      <w:tr w:rsidR="0042325E" w:rsidRPr="009164AF" w14:paraId="63E8D50B" w14:textId="77777777" w:rsidTr="00436755">
        <w:trPr>
          <w:trHeight w:val="64"/>
        </w:trPr>
        <w:tc>
          <w:tcPr>
            <w:tcW w:w="1814" w:type="pct"/>
          </w:tcPr>
          <w:p w14:paraId="49337F24" w14:textId="77777777" w:rsidR="0042325E" w:rsidRPr="009164AF" w:rsidRDefault="0042325E" w:rsidP="0042325E">
            <w:pPr>
              <w:pStyle w:val="Tabletext"/>
            </w:pPr>
            <w:r w:rsidRPr="009164AF">
              <w:t>LEAVING</w:t>
            </w:r>
          </w:p>
        </w:tc>
        <w:tc>
          <w:tcPr>
            <w:tcW w:w="3186" w:type="pct"/>
          </w:tcPr>
          <w:p w14:paraId="57A15939" w14:textId="77777777" w:rsidR="0042325E" w:rsidRPr="009164AF" w:rsidRDefault="0042325E" w:rsidP="00B048CD">
            <w:pPr>
              <w:pStyle w:val="Tabletext"/>
            </w:pPr>
            <w:r w:rsidRPr="009164AF">
              <w:t>Used in the context of navigational information or advice e.g leaving the channel</w:t>
            </w:r>
          </w:p>
        </w:tc>
      </w:tr>
      <w:tr w:rsidR="0042325E" w:rsidRPr="009164AF" w14:paraId="537935C0" w14:textId="77777777" w:rsidTr="00436755">
        <w:trPr>
          <w:trHeight w:val="64"/>
        </w:trPr>
        <w:tc>
          <w:tcPr>
            <w:tcW w:w="1814" w:type="pct"/>
          </w:tcPr>
          <w:p w14:paraId="7641F211" w14:textId="77777777" w:rsidR="0042325E" w:rsidRPr="009164AF" w:rsidRDefault="0042325E" w:rsidP="0042325E">
            <w:pPr>
              <w:pStyle w:val="Tabletext"/>
            </w:pPr>
            <w:r w:rsidRPr="009164AF">
              <w:t>MEET</w:t>
            </w:r>
          </w:p>
        </w:tc>
        <w:tc>
          <w:tcPr>
            <w:tcW w:w="3186" w:type="pct"/>
          </w:tcPr>
          <w:p w14:paraId="5AF065AB" w14:textId="77777777" w:rsidR="0042325E" w:rsidRPr="009164AF" w:rsidRDefault="0042325E" w:rsidP="0042325E">
            <w:pPr>
              <w:pStyle w:val="Tabletext"/>
            </w:pPr>
            <w:r w:rsidRPr="009164AF">
              <w:t>Encounter one or more ships</w:t>
            </w:r>
          </w:p>
        </w:tc>
      </w:tr>
      <w:tr w:rsidR="0042325E" w:rsidRPr="009164AF" w14:paraId="6CCA5FAD" w14:textId="77777777" w:rsidTr="00436755">
        <w:trPr>
          <w:trHeight w:val="64"/>
        </w:trPr>
        <w:tc>
          <w:tcPr>
            <w:tcW w:w="1814" w:type="pct"/>
          </w:tcPr>
          <w:p w14:paraId="6C0FDE6A" w14:textId="77777777" w:rsidR="0042325E" w:rsidRPr="009164AF" w:rsidRDefault="0042325E" w:rsidP="0042325E">
            <w:pPr>
              <w:pStyle w:val="Tabletext"/>
            </w:pPr>
            <w:r w:rsidRPr="009164AF">
              <w:t>NAVIGATIONAL HAZARD (details)</w:t>
            </w:r>
          </w:p>
        </w:tc>
        <w:tc>
          <w:tcPr>
            <w:tcW w:w="3186" w:type="pct"/>
          </w:tcPr>
          <w:p w14:paraId="37D47647" w14:textId="77777777" w:rsidR="0042325E" w:rsidRPr="009164AF" w:rsidRDefault="0042325E" w:rsidP="0042325E">
            <w:pPr>
              <w:pStyle w:val="Tabletext"/>
            </w:pPr>
            <w:r w:rsidRPr="009164AF">
              <w:t>Advising of a specific navigational hazard (eg derelict ship, uncharted rock, pipeline leaking gas, shallow water)</w:t>
            </w:r>
          </w:p>
        </w:tc>
      </w:tr>
      <w:tr w:rsidR="0042325E" w:rsidRPr="009164AF" w14:paraId="5E5680B6" w14:textId="77777777" w:rsidTr="00436755">
        <w:trPr>
          <w:trHeight w:val="64"/>
        </w:trPr>
        <w:tc>
          <w:tcPr>
            <w:tcW w:w="1814" w:type="pct"/>
            <w:shd w:val="clear" w:color="auto" w:fill="auto"/>
          </w:tcPr>
          <w:p w14:paraId="2AC5608B" w14:textId="77777777" w:rsidR="0042325E" w:rsidRPr="009164AF" w:rsidRDefault="0042325E" w:rsidP="0042325E">
            <w:pPr>
              <w:pStyle w:val="Tabletext"/>
            </w:pPr>
            <w:r w:rsidRPr="009164AF">
              <w:t>NO TRAFFIC INFORMATION</w:t>
            </w:r>
          </w:p>
        </w:tc>
        <w:tc>
          <w:tcPr>
            <w:tcW w:w="3186" w:type="pct"/>
            <w:shd w:val="clear" w:color="auto" w:fill="auto"/>
          </w:tcPr>
          <w:p w14:paraId="71156F2A" w14:textId="77777777" w:rsidR="0042325E" w:rsidRPr="009164AF" w:rsidRDefault="0042325E" w:rsidP="0042325E">
            <w:pPr>
              <w:pStyle w:val="Tabletext"/>
            </w:pPr>
            <w:r w:rsidRPr="009164AF">
              <w:t xml:space="preserve">To inform </w:t>
            </w:r>
            <w:r w:rsidRPr="00007D1B">
              <w:t>that</w:t>
            </w:r>
            <w:r w:rsidR="004B3877" w:rsidRPr="00007D1B">
              <w:t xml:space="preserve"> the</w:t>
            </w:r>
            <w:r w:rsidRPr="00007D1B">
              <w:t xml:space="preserve"> VTS has</w:t>
            </w:r>
            <w:r w:rsidRPr="009164AF">
              <w:t xml:space="preserve"> no available information regarding traffic that may affect the ship’s intended movements</w:t>
            </w:r>
          </w:p>
        </w:tc>
      </w:tr>
      <w:tr w:rsidR="0042325E" w:rsidRPr="009164AF" w14:paraId="3C20F730" w14:textId="77777777" w:rsidTr="00436755">
        <w:trPr>
          <w:trHeight w:val="64"/>
        </w:trPr>
        <w:tc>
          <w:tcPr>
            <w:tcW w:w="1814" w:type="pct"/>
          </w:tcPr>
          <w:p w14:paraId="3794BA08" w14:textId="77777777" w:rsidR="0042325E" w:rsidRPr="009164AF" w:rsidRDefault="0042325E" w:rsidP="00117B20">
            <w:pPr>
              <w:pStyle w:val="Tabletext"/>
            </w:pPr>
            <w:r w:rsidRPr="009164AF">
              <w:t>(</w:t>
            </w:r>
            <w:r w:rsidR="00117B20">
              <w:t>a</w:t>
            </w:r>
            <w:r w:rsidR="003642AB" w:rsidRPr="009164AF">
              <w:t>ctivity</w:t>
            </w:r>
            <w:r w:rsidRPr="009164AF">
              <w:t>) OPERATIONS IN (position</w:t>
            </w:r>
            <w:r w:rsidRPr="009164AF">
              <w:rPr>
                <w:rFonts w:hint="eastAsia"/>
                <w:lang w:eastAsia="ko-KR"/>
              </w:rPr>
              <w:t>/</w:t>
            </w:r>
            <w:r w:rsidRPr="009164AF">
              <w:t>area)</w:t>
            </w:r>
          </w:p>
        </w:tc>
        <w:tc>
          <w:tcPr>
            <w:tcW w:w="3186" w:type="pct"/>
          </w:tcPr>
          <w:p w14:paraId="5FB19EAB" w14:textId="77777777" w:rsidR="0042325E" w:rsidRPr="009164AF" w:rsidRDefault="0042325E" w:rsidP="0042325E">
            <w:pPr>
              <w:pStyle w:val="Tabletext"/>
            </w:pPr>
            <w:r w:rsidRPr="009164AF">
              <w:t xml:space="preserve">Advising of operations such as dredging/diving/survey in a specified </w:t>
            </w:r>
            <w:r w:rsidRPr="009164AF">
              <w:rPr>
                <w:rFonts w:hint="eastAsia"/>
                <w:lang w:eastAsia="ko-KR"/>
              </w:rPr>
              <w:t>position/</w:t>
            </w:r>
            <w:r w:rsidRPr="009164AF">
              <w:t>area</w:t>
            </w:r>
          </w:p>
        </w:tc>
      </w:tr>
      <w:tr w:rsidR="0042325E" w:rsidRPr="009164AF" w14:paraId="4FF4EA43" w14:textId="77777777" w:rsidTr="00436755">
        <w:trPr>
          <w:trHeight w:val="64"/>
        </w:trPr>
        <w:tc>
          <w:tcPr>
            <w:tcW w:w="1814" w:type="pct"/>
          </w:tcPr>
          <w:p w14:paraId="57B7C9F2" w14:textId="77777777" w:rsidR="0042325E" w:rsidRPr="009164AF" w:rsidRDefault="0042325E" w:rsidP="0042325E">
            <w:pPr>
              <w:pStyle w:val="Tabletext"/>
            </w:pPr>
            <w:r w:rsidRPr="009164AF">
              <w:t>OUTBOUND</w:t>
            </w:r>
          </w:p>
        </w:tc>
        <w:tc>
          <w:tcPr>
            <w:tcW w:w="3186" w:type="pct"/>
          </w:tcPr>
          <w:p w14:paraId="40CB3D21" w14:textId="77777777" w:rsidR="0042325E" w:rsidRPr="009164AF" w:rsidRDefault="0042325E" w:rsidP="0042325E">
            <w:pPr>
              <w:pStyle w:val="Tabletext"/>
            </w:pPr>
            <w:r w:rsidRPr="009164AF">
              <w:t>Ship is proceeding out of a port/fairway/channel/area</w:t>
            </w:r>
            <w:r w:rsidRPr="009164AF" w:rsidDel="00703E7A">
              <w:t xml:space="preserve"> </w:t>
            </w:r>
          </w:p>
        </w:tc>
      </w:tr>
      <w:tr w:rsidR="0042325E" w:rsidRPr="009164AF" w14:paraId="2EEF7728" w14:textId="77777777" w:rsidTr="00436755">
        <w:trPr>
          <w:trHeight w:val="64"/>
        </w:trPr>
        <w:tc>
          <w:tcPr>
            <w:tcW w:w="1814" w:type="pct"/>
          </w:tcPr>
          <w:p w14:paraId="01CBECED" w14:textId="77777777" w:rsidR="0042325E" w:rsidRPr="009164AF" w:rsidRDefault="0042325E" w:rsidP="0042325E">
            <w:pPr>
              <w:pStyle w:val="Tabletext"/>
            </w:pPr>
            <w:r w:rsidRPr="009164AF">
              <w:t>PASSING (location or ship)</w:t>
            </w:r>
          </w:p>
        </w:tc>
        <w:tc>
          <w:tcPr>
            <w:tcW w:w="3186" w:type="pct"/>
          </w:tcPr>
          <w:p w14:paraId="074CF8BF" w14:textId="77777777" w:rsidR="0042325E" w:rsidRPr="009164AF" w:rsidRDefault="0042325E" w:rsidP="0042325E">
            <w:pPr>
              <w:pStyle w:val="Tabletext"/>
            </w:pPr>
            <w:r w:rsidRPr="009164AF">
              <w:t>Inform a ship where another a ship is relative to a location</w:t>
            </w:r>
            <w:r w:rsidR="00D8664F">
              <w:t>, AtoN</w:t>
            </w:r>
            <w:r w:rsidRPr="009164AF">
              <w:t xml:space="preserve"> or a ship that is overtaking another </w:t>
            </w:r>
          </w:p>
        </w:tc>
      </w:tr>
      <w:tr w:rsidR="00121235" w:rsidRPr="009164AF" w14:paraId="0A09E65B" w14:textId="77777777" w:rsidTr="00436755">
        <w:trPr>
          <w:trHeight w:val="64"/>
        </w:trPr>
        <w:tc>
          <w:tcPr>
            <w:tcW w:w="1814" w:type="pct"/>
          </w:tcPr>
          <w:p w14:paraId="33BAF3BE" w14:textId="77777777" w:rsidR="00121235" w:rsidRPr="009164AF" w:rsidRDefault="00030A94" w:rsidP="0042325E">
            <w:pPr>
              <w:pStyle w:val="Tabletext"/>
            </w:pPr>
            <w:r>
              <w:rPr>
                <w:rFonts w:ascii="Calibri" w:hAnsi="Calibri"/>
                <w:color w:val="000000"/>
              </w:rPr>
              <w:t>UNDERWAY</w:t>
            </w:r>
          </w:p>
        </w:tc>
        <w:tc>
          <w:tcPr>
            <w:tcW w:w="3186" w:type="pct"/>
          </w:tcPr>
          <w:p w14:paraId="26258FC9" w14:textId="5B1D0183" w:rsidR="00121235" w:rsidRPr="009164AF" w:rsidRDefault="00030A94" w:rsidP="0017091A">
            <w:pPr>
              <w:pStyle w:val="Tabletext"/>
            </w:pPr>
            <w:r>
              <w:rPr>
                <w:rFonts w:ascii="Calibri" w:hAnsi="Calibri"/>
                <w:color w:val="000000"/>
              </w:rPr>
              <w:t xml:space="preserve">Means that a </w:t>
            </w:r>
            <w:r w:rsidR="0017091A">
              <w:rPr>
                <w:rFonts w:ascii="Calibri" w:hAnsi="Calibri"/>
                <w:color w:val="000000"/>
              </w:rPr>
              <w:t xml:space="preserve">ship </w:t>
            </w:r>
            <w:r>
              <w:rPr>
                <w:rFonts w:ascii="Calibri" w:hAnsi="Calibri"/>
                <w:color w:val="000000"/>
              </w:rPr>
              <w:t>is not at anchor, made fast to the shore, or aground</w:t>
            </w:r>
          </w:p>
        </w:tc>
      </w:tr>
    </w:tbl>
    <w:p w14:paraId="38D6E21A" w14:textId="77777777" w:rsidR="0042325E" w:rsidRDefault="0042325E" w:rsidP="0042325E">
      <w:pPr>
        <w:pStyle w:val="Brdtext"/>
      </w:pPr>
    </w:p>
    <w:p w14:paraId="26ACC1A5" w14:textId="77777777" w:rsidR="0042325E" w:rsidRPr="0042325E" w:rsidRDefault="0042325E" w:rsidP="0042325E">
      <w:pPr>
        <w:pStyle w:val="Brdtext"/>
      </w:pPr>
      <w:r w:rsidRPr="009164AF">
        <w:t xml:space="preserve">An example of traffic information: </w:t>
      </w:r>
    </w:p>
    <w:tbl>
      <w:tblPr>
        <w:tblStyle w:val="Tabellrutnt"/>
        <w:tblW w:w="0" w:type="auto"/>
        <w:jc w:val="center"/>
        <w:tblLook w:val="04A0" w:firstRow="1" w:lastRow="0" w:firstColumn="1" w:lastColumn="0" w:noHBand="0" w:noVBand="1"/>
      </w:tblPr>
      <w:tblGrid>
        <w:gridCol w:w="2541"/>
        <w:gridCol w:w="6701"/>
      </w:tblGrid>
      <w:tr w:rsidR="0042325E" w:rsidRPr="009164AF" w14:paraId="1CC9751C" w14:textId="77777777" w:rsidTr="0042325E">
        <w:trPr>
          <w:trHeight w:val="225"/>
          <w:tblHeader/>
          <w:jc w:val="center"/>
        </w:trPr>
        <w:tc>
          <w:tcPr>
            <w:tcW w:w="2541" w:type="dxa"/>
            <w:shd w:val="clear" w:color="auto" w:fill="FADBD1"/>
          </w:tcPr>
          <w:p w14:paraId="4C8DAFF5" w14:textId="77777777" w:rsidR="0042325E" w:rsidRPr="009164AF" w:rsidRDefault="0042325E" w:rsidP="0042325E">
            <w:pPr>
              <w:pStyle w:val="Tableheading"/>
            </w:pPr>
            <w:r w:rsidRPr="009164AF">
              <w:t>VTS</w:t>
            </w:r>
          </w:p>
        </w:tc>
        <w:tc>
          <w:tcPr>
            <w:tcW w:w="6701" w:type="dxa"/>
            <w:shd w:val="clear" w:color="auto" w:fill="FADBD1"/>
          </w:tcPr>
          <w:p w14:paraId="72A41BBF" w14:textId="77777777" w:rsidR="0042325E" w:rsidRPr="009164AF" w:rsidRDefault="0042325E" w:rsidP="0047071B">
            <w:pPr>
              <w:pStyle w:val="Tabletext"/>
            </w:pPr>
            <w:r w:rsidRPr="009164AF">
              <w:t>TRAFFIC INFORMATION</w:t>
            </w:r>
            <w:r w:rsidR="0047071B">
              <w:t>.</w:t>
            </w:r>
            <w:r w:rsidRPr="009164AF">
              <w:t xml:space="preserve"> </w:t>
            </w:r>
            <w:r w:rsidR="0047071B">
              <w:t>–</w:t>
            </w:r>
            <w:r w:rsidRPr="009164AF">
              <w:t xml:space="preserve"> </w:t>
            </w:r>
            <w:r w:rsidR="0047071B">
              <w:t xml:space="preserve">Ship Northumbria </w:t>
            </w:r>
            <w:r w:rsidRPr="009164AF">
              <w:t xml:space="preserve"> AHEAD of you distance 3 miles is ANCHORING in position (XX)</w:t>
            </w:r>
          </w:p>
        </w:tc>
      </w:tr>
    </w:tbl>
    <w:p w14:paraId="779E7D6C" w14:textId="77777777" w:rsidR="0042325E" w:rsidRDefault="00D16239" w:rsidP="00E15A7D">
      <w:pPr>
        <w:pStyle w:val="Rubrik3"/>
      </w:pPr>
      <w:bookmarkStart w:id="151" w:name="_Toc63248805"/>
      <w:bookmarkStart w:id="152" w:name="_Toc67943065"/>
      <w:r w:rsidRPr="0042325E">
        <w:lastRenderedPageBreak/>
        <w:t>WEATHER INFORMATION</w:t>
      </w:r>
      <w:bookmarkEnd w:id="151"/>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42325E" w:rsidRPr="009164AF" w14:paraId="39EDEA3A" w14:textId="77777777" w:rsidTr="00FD2ACC">
        <w:trPr>
          <w:trHeight w:val="360"/>
          <w:tblHeader/>
        </w:trPr>
        <w:tc>
          <w:tcPr>
            <w:tcW w:w="1805" w:type="pct"/>
            <w:shd w:val="clear" w:color="auto" w:fill="D9E2F3"/>
            <w:vAlign w:val="center"/>
          </w:tcPr>
          <w:p w14:paraId="163E98AA" w14:textId="77777777" w:rsidR="0042325E" w:rsidRPr="009164AF" w:rsidRDefault="0042325E" w:rsidP="0042325E">
            <w:pPr>
              <w:pStyle w:val="Tableheading"/>
            </w:pPr>
            <w:r w:rsidRPr="009164AF">
              <w:t>Message Element</w:t>
            </w:r>
          </w:p>
        </w:tc>
        <w:tc>
          <w:tcPr>
            <w:tcW w:w="3195" w:type="pct"/>
            <w:shd w:val="clear" w:color="auto" w:fill="D9E2F3"/>
            <w:vAlign w:val="center"/>
          </w:tcPr>
          <w:p w14:paraId="7A73721E" w14:textId="77777777" w:rsidR="0042325E" w:rsidRPr="009164AF" w:rsidRDefault="0042325E" w:rsidP="0042325E">
            <w:pPr>
              <w:pStyle w:val="Tableheading"/>
            </w:pPr>
            <w:r w:rsidRPr="009164AF">
              <w:t>Message Intent</w:t>
            </w:r>
          </w:p>
        </w:tc>
      </w:tr>
      <w:tr w:rsidR="00FD2ACC" w:rsidRPr="009164AF" w14:paraId="3C62A015" w14:textId="77777777" w:rsidTr="00FD2ACC">
        <w:trPr>
          <w:trHeight w:val="64"/>
        </w:trPr>
        <w:tc>
          <w:tcPr>
            <w:tcW w:w="1805" w:type="pct"/>
          </w:tcPr>
          <w:p w14:paraId="773F7A53" w14:textId="77777777" w:rsidR="00FD2ACC" w:rsidRPr="009164AF" w:rsidRDefault="00FD2ACC" w:rsidP="00BD4089">
            <w:pPr>
              <w:pStyle w:val="Tabletext"/>
            </w:pPr>
            <w:r w:rsidRPr="009164AF">
              <w:t xml:space="preserve">GALE/STORM/TYPHOON EXPECTED IN (location) AT (time) </w:t>
            </w:r>
          </w:p>
        </w:tc>
        <w:tc>
          <w:tcPr>
            <w:tcW w:w="3195" w:type="pct"/>
          </w:tcPr>
          <w:p w14:paraId="5944B863" w14:textId="77777777" w:rsidR="00FD2ACC" w:rsidRPr="009164AF" w:rsidRDefault="00FD2ACC" w:rsidP="00BD4089">
            <w:pPr>
              <w:pStyle w:val="Tabletext"/>
            </w:pPr>
            <w:r w:rsidRPr="009164AF">
              <w:t>Inform about pending adverse weather conditions</w:t>
            </w:r>
          </w:p>
        </w:tc>
      </w:tr>
      <w:tr w:rsidR="00FD2ACC" w:rsidRPr="009164AF" w14:paraId="41925452" w14:textId="77777777" w:rsidTr="00FD2ACC">
        <w:trPr>
          <w:trHeight w:val="64"/>
        </w:trPr>
        <w:tc>
          <w:tcPr>
            <w:tcW w:w="1805" w:type="pct"/>
            <w:shd w:val="clear" w:color="auto" w:fill="FFFFFF" w:themeFill="background1"/>
          </w:tcPr>
          <w:p w14:paraId="2EA4119C" w14:textId="77777777" w:rsidR="00FD2ACC" w:rsidRPr="009164AF" w:rsidRDefault="00FD2ACC" w:rsidP="00BD4089">
            <w:pPr>
              <w:pStyle w:val="Tabletext"/>
            </w:pPr>
            <w:r w:rsidRPr="009164AF">
              <w:t xml:space="preserve">VISIBILITY AT (location) </w:t>
            </w:r>
            <w:r w:rsidRPr="009164AF" w:rsidDel="00247B0A">
              <w:t>IS (x met</w:t>
            </w:r>
            <w:r>
              <w:t>re</w:t>
            </w:r>
            <w:r w:rsidRPr="009164AF" w:rsidDel="00247B0A">
              <w:t>s)</w:t>
            </w:r>
          </w:p>
        </w:tc>
        <w:tc>
          <w:tcPr>
            <w:tcW w:w="3195" w:type="pct"/>
            <w:shd w:val="clear" w:color="auto" w:fill="FFFFFF" w:themeFill="background1"/>
          </w:tcPr>
          <w:p w14:paraId="67444830" w14:textId="77777777" w:rsidR="00FD2ACC" w:rsidRPr="009164AF" w:rsidRDefault="00FD2ACC" w:rsidP="00BD4089">
            <w:pPr>
              <w:pStyle w:val="Tabletext"/>
            </w:pPr>
            <w:r w:rsidRPr="009164AF">
              <w:t>Information about restricted visibility in a specified area</w:t>
            </w:r>
          </w:p>
        </w:tc>
      </w:tr>
      <w:tr w:rsidR="0042325E" w:rsidRPr="009164AF" w14:paraId="1C12DD69" w14:textId="77777777" w:rsidTr="00FD2ACC">
        <w:trPr>
          <w:trHeight w:val="64"/>
        </w:trPr>
        <w:tc>
          <w:tcPr>
            <w:tcW w:w="1805" w:type="pct"/>
            <w:shd w:val="clear" w:color="auto" w:fill="auto"/>
          </w:tcPr>
          <w:p w14:paraId="25B9A36F" w14:textId="77777777" w:rsidR="0042325E" w:rsidRPr="009164AF" w:rsidRDefault="0042325E" w:rsidP="0042325E">
            <w:pPr>
              <w:pStyle w:val="Tabletext"/>
              <w:rPr>
                <w:highlight w:val="yellow"/>
              </w:rPr>
            </w:pPr>
            <w:r w:rsidRPr="009164AF">
              <w:t>WIND (at location) (direction in degrees</w:t>
            </w:r>
            <w:r w:rsidR="00A91240">
              <w:t xml:space="preserve"> True</w:t>
            </w:r>
            <w:r w:rsidRPr="009164AF">
              <w:t>/cardinal) (speed)</w:t>
            </w:r>
          </w:p>
        </w:tc>
        <w:tc>
          <w:tcPr>
            <w:tcW w:w="3195" w:type="pct"/>
            <w:shd w:val="clear" w:color="auto" w:fill="auto"/>
          </w:tcPr>
          <w:p w14:paraId="5DBFA467" w14:textId="77777777" w:rsidR="0042325E" w:rsidRPr="009164AF" w:rsidRDefault="0042325E" w:rsidP="00117B20">
            <w:pPr>
              <w:pStyle w:val="Tabletext"/>
              <w:rPr>
                <w:highlight w:val="yellow"/>
              </w:rPr>
            </w:pPr>
            <w:r w:rsidRPr="009164AF">
              <w:t xml:space="preserve">Communicate the wind direction </w:t>
            </w:r>
            <w:r w:rsidR="00117B20">
              <w:t xml:space="preserve">from which it is coming </w:t>
            </w:r>
            <w:r w:rsidRPr="009164AF">
              <w:t>and speed at</w:t>
            </w:r>
            <w:r w:rsidR="00117B20">
              <w:t xml:space="preserve"> specific </w:t>
            </w:r>
            <w:r w:rsidRPr="009164AF">
              <w:t>location (XXX)</w:t>
            </w:r>
          </w:p>
        </w:tc>
      </w:tr>
    </w:tbl>
    <w:p w14:paraId="1AC4BE64" w14:textId="77777777" w:rsidR="0042325E" w:rsidRDefault="00D16239" w:rsidP="00E15A7D">
      <w:pPr>
        <w:pStyle w:val="Rubrik3"/>
      </w:pPr>
      <w:bookmarkStart w:id="153" w:name="_Toc63248806"/>
      <w:bookmarkStart w:id="154" w:name="_Toc67943066"/>
      <w:r w:rsidRPr="0042325E">
        <w:t>TIDAL/HYDROLOGICAL INFORMATION</w:t>
      </w:r>
      <w:bookmarkEnd w:id="153"/>
      <w:bookmarkEnd w:id="154"/>
      <w:r w:rsidRPr="0042325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42325E" w:rsidRPr="009164AF" w14:paraId="29422E52" w14:textId="77777777" w:rsidTr="00FD2ACC">
        <w:trPr>
          <w:trHeight w:val="360"/>
          <w:tblHeader/>
        </w:trPr>
        <w:tc>
          <w:tcPr>
            <w:tcW w:w="1806" w:type="pct"/>
            <w:shd w:val="clear" w:color="auto" w:fill="D9E2F3"/>
            <w:vAlign w:val="center"/>
          </w:tcPr>
          <w:p w14:paraId="08C8D37B" w14:textId="77777777" w:rsidR="0042325E" w:rsidRPr="009164AF" w:rsidRDefault="0042325E" w:rsidP="0042325E">
            <w:pPr>
              <w:pStyle w:val="Tableheading"/>
            </w:pPr>
            <w:r w:rsidRPr="009164AF">
              <w:t>Message Element</w:t>
            </w:r>
          </w:p>
        </w:tc>
        <w:tc>
          <w:tcPr>
            <w:tcW w:w="3194" w:type="pct"/>
            <w:shd w:val="clear" w:color="auto" w:fill="D9E2F3"/>
            <w:vAlign w:val="center"/>
          </w:tcPr>
          <w:p w14:paraId="1B65BE4C" w14:textId="77777777" w:rsidR="0042325E" w:rsidRPr="009164AF" w:rsidRDefault="0042325E" w:rsidP="0042325E">
            <w:pPr>
              <w:pStyle w:val="Tableheading"/>
            </w:pPr>
            <w:r w:rsidRPr="009164AF">
              <w:t>Message Intent</w:t>
            </w:r>
          </w:p>
        </w:tc>
      </w:tr>
      <w:tr w:rsidR="00FD2ACC" w:rsidRPr="009164AF" w14:paraId="42E30BBE"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6AF7C8EB" w14:textId="77777777" w:rsidR="00FD2ACC" w:rsidRPr="009164AF" w:rsidRDefault="00FD2ACC" w:rsidP="00BD4089">
            <w:pPr>
              <w:pStyle w:val="Tabletext"/>
            </w:pPr>
            <w:r w:rsidRPr="009164AF">
              <w:t>CURRENT DIRECTION</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3EE3C400" w14:textId="77777777" w:rsidR="00FD2ACC" w:rsidRPr="009164AF" w:rsidRDefault="00FD2ACC" w:rsidP="00BD4089">
            <w:pPr>
              <w:pStyle w:val="Tabletext"/>
            </w:pPr>
            <w:r w:rsidRPr="009164AF">
              <w:t xml:space="preserve">Indicates the direction </w:t>
            </w:r>
            <w:r>
              <w:t>to</w:t>
            </w:r>
            <w:r w:rsidRPr="009164AF">
              <w:t xml:space="preserve"> which current </w:t>
            </w:r>
            <w:r>
              <w:t xml:space="preserve">is </w:t>
            </w:r>
            <w:r w:rsidRPr="009164AF">
              <w:t>setting (go</w:t>
            </w:r>
            <w:r>
              <w:t>ing</w:t>
            </w:r>
            <w:r w:rsidRPr="009164AF">
              <w:t>)</w:t>
            </w:r>
          </w:p>
        </w:tc>
      </w:tr>
      <w:tr w:rsidR="00FD2ACC" w:rsidRPr="009164AF" w14:paraId="2748B320"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1B464667" w14:textId="77777777" w:rsidR="00FD2ACC" w:rsidRPr="009164AF" w:rsidRDefault="00FD2ACC" w:rsidP="00BD4089">
            <w:pPr>
              <w:pStyle w:val="Tabletext"/>
            </w:pPr>
            <w:r w:rsidRPr="009164AF">
              <w:t>CURRENT SPEED</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720790BE" w14:textId="77777777" w:rsidR="00FD2ACC" w:rsidRPr="009164AF" w:rsidRDefault="00FD2ACC" w:rsidP="00BD4089">
            <w:pPr>
              <w:pStyle w:val="Tabletext"/>
            </w:pPr>
            <w:r w:rsidRPr="009164AF">
              <w:t>Indicates the speed of the current (knots or meters per  seconds)</w:t>
            </w:r>
          </w:p>
        </w:tc>
      </w:tr>
      <w:tr w:rsidR="0042325E" w:rsidRPr="009164AF" w14:paraId="3DAC0DEB" w14:textId="77777777" w:rsidTr="00FD2ACC">
        <w:trPr>
          <w:trHeight w:val="64"/>
        </w:trPr>
        <w:tc>
          <w:tcPr>
            <w:tcW w:w="1806" w:type="pct"/>
          </w:tcPr>
          <w:p w14:paraId="2B0C8DE5" w14:textId="77777777" w:rsidR="0042325E" w:rsidRPr="009164AF" w:rsidRDefault="0042325E" w:rsidP="00117B20">
            <w:pPr>
              <w:pStyle w:val="Tabletext"/>
            </w:pPr>
            <w:r w:rsidRPr="009164AF">
              <w:t>TIDE IS (rising/falling/high/low)</w:t>
            </w:r>
          </w:p>
        </w:tc>
        <w:tc>
          <w:tcPr>
            <w:tcW w:w="3194" w:type="pct"/>
          </w:tcPr>
          <w:p w14:paraId="1BAC57AB" w14:textId="77777777" w:rsidR="0042325E" w:rsidRPr="009164AF" w:rsidRDefault="0042325E" w:rsidP="0042325E">
            <w:pPr>
              <w:pStyle w:val="Tabletext"/>
            </w:pPr>
            <w:r w:rsidRPr="009164AF">
              <w:t xml:space="preserve">Information about the tidal conditions in the area </w:t>
            </w:r>
          </w:p>
        </w:tc>
      </w:tr>
      <w:tr w:rsidR="0042325E" w:rsidRPr="009164AF" w14:paraId="13A66159"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0C9EBF33" w14:textId="77777777" w:rsidR="0042325E" w:rsidRPr="009164AF" w:rsidRDefault="0042325E" w:rsidP="0042325E">
            <w:pPr>
              <w:pStyle w:val="Tabletext"/>
            </w:pPr>
            <w:r w:rsidRPr="009164AF">
              <w:t>TIDAL CURRENT DIRECTION</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4119BE4D" w14:textId="77777777" w:rsidR="0042325E" w:rsidRPr="009164AF" w:rsidRDefault="0042325E" w:rsidP="00117B20">
            <w:pPr>
              <w:pStyle w:val="Tabletext"/>
            </w:pPr>
            <w:r w:rsidRPr="009164AF">
              <w:t xml:space="preserve">Indicates the direction </w:t>
            </w:r>
            <w:r w:rsidR="00117B20">
              <w:t xml:space="preserve">to </w:t>
            </w:r>
            <w:r w:rsidRPr="009164AF">
              <w:t xml:space="preserve">which the tidal current </w:t>
            </w:r>
            <w:r w:rsidR="00117B20">
              <w:t xml:space="preserve">is </w:t>
            </w:r>
            <w:r w:rsidRPr="009164AF">
              <w:t>setting (go</w:t>
            </w:r>
            <w:r w:rsidR="00117B20">
              <w:t>ing</w:t>
            </w:r>
            <w:r w:rsidRPr="009164AF">
              <w:t>)</w:t>
            </w:r>
          </w:p>
        </w:tc>
      </w:tr>
      <w:tr w:rsidR="0042325E" w:rsidRPr="009164AF" w14:paraId="3CD865C0"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70F150D8" w14:textId="77777777" w:rsidR="0042325E" w:rsidRPr="009164AF" w:rsidRDefault="0042325E" w:rsidP="0042325E">
            <w:pPr>
              <w:pStyle w:val="Tabletext"/>
            </w:pPr>
            <w:r w:rsidRPr="009164AF">
              <w:t>TIDAL CURRENT SPEED</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74B7738A" w14:textId="77777777" w:rsidR="0042325E" w:rsidRPr="009164AF" w:rsidRDefault="0042325E" w:rsidP="0042325E">
            <w:pPr>
              <w:pStyle w:val="Tabletext"/>
            </w:pPr>
            <w:r w:rsidRPr="009164AF">
              <w:t>Indicates the speed of the tidal current (knots or meters per  seconds)</w:t>
            </w:r>
          </w:p>
        </w:tc>
      </w:tr>
      <w:tr w:rsidR="00FD2ACC" w:rsidRPr="009164AF" w14:paraId="2039F5FF"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FFFFFF" w:themeFill="background1"/>
          </w:tcPr>
          <w:p w14:paraId="54C450E3" w14:textId="77777777" w:rsidR="00FD2ACC" w:rsidRPr="009164AF" w:rsidRDefault="00FD2ACC" w:rsidP="0042325E">
            <w:pPr>
              <w:pStyle w:val="Tabletext"/>
            </w:pPr>
            <w:r w:rsidRPr="009164AF">
              <w:t>WATER LEVEL AT (position) IS (met</w:t>
            </w:r>
            <w:r>
              <w:t>re</w:t>
            </w:r>
            <w:r w:rsidRPr="009164AF">
              <w:t>s/cm)</w:t>
            </w:r>
          </w:p>
        </w:tc>
        <w:tc>
          <w:tcPr>
            <w:tcW w:w="3194" w:type="pct"/>
            <w:tcBorders>
              <w:top w:val="single" w:sz="4" w:space="0" w:color="auto"/>
              <w:left w:val="single" w:sz="4" w:space="0" w:color="auto"/>
              <w:bottom w:val="single" w:sz="4" w:space="0" w:color="auto"/>
              <w:right w:val="single" w:sz="4" w:space="0" w:color="auto"/>
            </w:tcBorders>
            <w:shd w:val="clear" w:color="auto" w:fill="FFFFFF" w:themeFill="background1"/>
          </w:tcPr>
          <w:p w14:paraId="0A600203" w14:textId="77777777" w:rsidR="00FD2ACC" w:rsidRPr="009164AF" w:rsidRDefault="00FD2ACC" w:rsidP="0042325E">
            <w:pPr>
              <w:pStyle w:val="Tabletext"/>
            </w:pPr>
            <w:r w:rsidRPr="009164AF">
              <w:t xml:space="preserve">Information about the </w:t>
            </w:r>
            <w:r w:rsidRPr="009164AF">
              <w:rPr>
                <w:rFonts w:hint="eastAsia"/>
                <w:lang w:eastAsia="ko-KR"/>
              </w:rPr>
              <w:t>water level</w:t>
            </w:r>
            <w:r w:rsidRPr="009164AF">
              <w:t xml:space="preserve"> in the area</w:t>
            </w:r>
          </w:p>
        </w:tc>
      </w:tr>
    </w:tbl>
    <w:p w14:paraId="6A9F075C" w14:textId="77777777" w:rsidR="0042325E" w:rsidRPr="00085F66" w:rsidRDefault="00D16239" w:rsidP="00E15A7D">
      <w:pPr>
        <w:pStyle w:val="Rubrik3"/>
      </w:pPr>
      <w:bookmarkStart w:id="155" w:name="_Toc63248807"/>
      <w:bookmarkStart w:id="156" w:name="_Toc67943067"/>
      <w:r w:rsidRPr="00085F66">
        <w:t>INFORMATION BROADCASTS</w:t>
      </w:r>
      <w:bookmarkEnd w:id="155"/>
      <w:bookmarkEnd w:id="156"/>
      <w:r w:rsidRPr="00085F66">
        <w:t xml:space="preserve"> </w:t>
      </w:r>
    </w:p>
    <w:p w14:paraId="71EA3873" w14:textId="77777777" w:rsidR="0042325E" w:rsidRPr="009164AF" w:rsidRDefault="0042325E" w:rsidP="0042325E">
      <w:pPr>
        <w:pStyle w:val="Brdtext"/>
      </w:pPr>
      <w:r w:rsidRPr="009164AF">
        <w:t>When providing Information, the VTS may direct the message to a particular ship.  Alternatively, general information may be to all ships in the area by a routine broadcast message.  This may contain a number of the message elements listed above combining traffic information, weather information and tidal/</w:t>
      </w:r>
      <w:r w:rsidR="00A91240">
        <w:t>hydrographic</w:t>
      </w:r>
      <w:r w:rsidR="00A91240" w:rsidRPr="009164AF">
        <w:t xml:space="preserve"> </w:t>
      </w:r>
      <w:r w:rsidRPr="009164AF">
        <w:t>information.  A broadcast is directed to “All Ships” and this call is normally repeated three times before the message itself is transmitted.</w:t>
      </w:r>
      <w:r w:rsidR="00D8664F">
        <w:t xml:space="preserve">  </w:t>
      </w:r>
      <w:r w:rsidR="00D8664F" w:rsidRPr="00D8664F">
        <w:t xml:space="preserve">The message should start with the message marker INFORMATION.  </w:t>
      </w:r>
    </w:p>
    <w:p w14:paraId="4184806C" w14:textId="77777777" w:rsidR="0042325E" w:rsidRPr="009164AF" w:rsidRDefault="0042325E" w:rsidP="0042325E">
      <w:pPr>
        <w:pStyle w:val="Brdtext"/>
      </w:pPr>
      <w:r w:rsidRPr="009164AF">
        <w:t xml:space="preserve">Broadcasts may also be used to transmit emergency information in the event of a major marine, environmental, security incident or on suspension of any VTS services, advising of any special restricted / safety areas and any communication restrictions or changes. In such circumstances </w:t>
      </w:r>
      <w:r w:rsidR="009D5067">
        <w:t>the broadcast message should follow ITU/GMDSS MANUAL procedures</w:t>
      </w:r>
      <w:r w:rsidR="000C7DED">
        <w:t>.</w:t>
      </w:r>
    </w:p>
    <w:p w14:paraId="133F97C3" w14:textId="77777777" w:rsidR="0042325E" w:rsidRPr="009164AF" w:rsidRDefault="0042325E" w:rsidP="0042325E">
      <w:pPr>
        <w:pStyle w:val="Brdtext"/>
      </w:pPr>
      <w:r w:rsidRPr="009164AF">
        <w:t>An example of a routine broadcast message:</w:t>
      </w:r>
    </w:p>
    <w:tbl>
      <w:tblPr>
        <w:tblStyle w:val="Tabellrutnt"/>
        <w:tblW w:w="0" w:type="auto"/>
        <w:jc w:val="center"/>
        <w:shd w:val="clear" w:color="auto" w:fill="FADBD1" w:themeFill="background2" w:themeFillTint="33"/>
        <w:tblLook w:val="04A0" w:firstRow="1" w:lastRow="0" w:firstColumn="1" w:lastColumn="0" w:noHBand="0" w:noVBand="1"/>
      </w:tblPr>
      <w:tblGrid>
        <w:gridCol w:w="2541"/>
        <w:gridCol w:w="6701"/>
      </w:tblGrid>
      <w:tr w:rsidR="0042325E" w:rsidRPr="009164AF" w14:paraId="3579B88A" w14:textId="77777777" w:rsidTr="0042325E">
        <w:trPr>
          <w:tblHeader/>
          <w:jc w:val="center"/>
        </w:trPr>
        <w:tc>
          <w:tcPr>
            <w:tcW w:w="2541" w:type="dxa"/>
            <w:shd w:val="clear" w:color="auto" w:fill="FADBD1" w:themeFill="background2" w:themeFillTint="33"/>
          </w:tcPr>
          <w:p w14:paraId="09ADD63B" w14:textId="77777777" w:rsidR="0042325E" w:rsidRPr="009164AF" w:rsidRDefault="0042325E" w:rsidP="0042325E">
            <w:pPr>
              <w:pStyle w:val="Tableheading"/>
            </w:pPr>
            <w:r w:rsidRPr="009164AF">
              <w:t>VTS</w:t>
            </w:r>
          </w:p>
        </w:tc>
        <w:tc>
          <w:tcPr>
            <w:tcW w:w="6701" w:type="dxa"/>
            <w:shd w:val="clear" w:color="auto" w:fill="FADBD1" w:themeFill="background2" w:themeFillTint="33"/>
          </w:tcPr>
          <w:p w14:paraId="6D00465C" w14:textId="77777777" w:rsidR="0042325E" w:rsidRPr="009164AF" w:rsidRDefault="0042325E" w:rsidP="00C56645">
            <w:pPr>
              <w:pStyle w:val="Tabletext"/>
              <w:spacing w:line="240" w:lineRule="auto"/>
            </w:pPr>
            <w:r w:rsidRPr="009164AF">
              <w:t>All Ships, All Ships, All Ships</w:t>
            </w:r>
          </w:p>
          <w:p w14:paraId="3E9828B7" w14:textId="77777777" w:rsidR="0042325E" w:rsidRPr="009164AF" w:rsidRDefault="0042325E" w:rsidP="00C56645">
            <w:pPr>
              <w:pStyle w:val="Tabletext"/>
              <w:spacing w:line="240" w:lineRule="auto"/>
            </w:pPr>
            <w:r w:rsidRPr="009164AF">
              <w:t>This is (VTS)</w:t>
            </w:r>
          </w:p>
          <w:p w14:paraId="6E5EC088" w14:textId="77777777" w:rsidR="00844D9E" w:rsidRDefault="00844D9E" w:rsidP="00C56645">
            <w:pPr>
              <w:pStyle w:val="Tabletext"/>
              <w:spacing w:line="240" w:lineRule="auto"/>
            </w:pPr>
            <w:r>
              <w:t>INFORMATION</w:t>
            </w:r>
          </w:p>
          <w:p w14:paraId="440D0942" w14:textId="77777777" w:rsidR="0042325E" w:rsidRPr="009164AF" w:rsidRDefault="0042325E" w:rsidP="00E2415D">
            <w:pPr>
              <w:pStyle w:val="Tabletext"/>
              <w:numPr>
                <w:ilvl w:val="0"/>
                <w:numId w:val="53"/>
              </w:numPr>
              <w:spacing w:line="240" w:lineRule="auto"/>
            </w:pPr>
            <w:r w:rsidRPr="009164AF">
              <w:t xml:space="preserve">VLCC </w:t>
            </w:r>
            <w:r w:rsidR="0047071B">
              <w:t xml:space="preserve">Shield </w:t>
            </w:r>
            <w:r w:rsidRPr="009164AF">
              <w:t xml:space="preserve">inbound via Fiddlers Channel is constrained by her draft </w:t>
            </w:r>
          </w:p>
          <w:p w14:paraId="4328F986" w14:textId="77777777" w:rsidR="0042325E" w:rsidRPr="009164AF" w:rsidRDefault="0042325E" w:rsidP="00E2415D">
            <w:pPr>
              <w:pStyle w:val="Tabletext"/>
              <w:numPr>
                <w:ilvl w:val="0"/>
                <w:numId w:val="53"/>
              </w:numPr>
              <w:spacing w:line="240" w:lineRule="auto"/>
            </w:pPr>
            <w:r w:rsidRPr="009164AF">
              <w:t>Wind at Sharp Point 320 – 20 knots.</w:t>
            </w:r>
          </w:p>
          <w:p w14:paraId="15F96DA3" w14:textId="77777777" w:rsidR="0042325E" w:rsidRDefault="0042325E" w:rsidP="00E2415D">
            <w:pPr>
              <w:pStyle w:val="Tabletext"/>
              <w:numPr>
                <w:ilvl w:val="0"/>
                <w:numId w:val="53"/>
              </w:numPr>
              <w:spacing w:line="240" w:lineRule="auto"/>
            </w:pPr>
            <w:r w:rsidRPr="009164AF">
              <w:t>Water level at Green Terminal 4.2 metres – 0.5m above prediction.</w:t>
            </w:r>
          </w:p>
          <w:p w14:paraId="1CEFC588" w14:textId="77777777" w:rsidR="00844D9E" w:rsidRPr="009164AF" w:rsidRDefault="00844D9E" w:rsidP="00844D9E">
            <w:pPr>
              <w:pStyle w:val="Tabletext"/>
              <w:spacing w:line="240" w:lineRule="auto"/>
              <w:ind w:left="1174" w:hanging="1061"/>
            </w:pPr>
            <w:r w:rsidRPr="00844D9E">
              <w:t>All ships this is (VTS) OUT</w:t>
            </w:r>
          </w:p>
        </w:tc>
      </w:tr>
    </w:tbl>
    <w:p w14:paraId="19A96093" w14:textId="77777777" w:rsidR="00C445F7" w:rsidRDefault="00C445F7" w:rsidP="00E15A7D">
      <w:pPr>
        <w:pStyle w:val="Rubrik2"/>
      </w:pPr>
      <w:bookmarkStart w:id="157" w:name="_Toc63248808"/>
      <w:bookmarkStart w:id="158" w:name="_Toc67943068"/>
      <w:r w:rsidRPr="008D58CA">
        <w:t>MANAGEMENT OF SHIP TRAFFIC</w:t>
      </w:r>
      <w:bookmarkEnd w:id="157"/>
      <w:bookmarkEnd w:id="158"/>
    </w:p>
    <w:p w14:paraId="11EAA419" w14:textId="77777777" w:rsidR="007038E2" w:rsidRPr="007038E2" w:rsidRDefault="007038E2" w:rsidP="007038E2">
      <w:pPr>
        <w:pStyle w:val="Heading1separatationline"/>
      </w:pPr>
    </w:p>
    <w:p w14:paraId="71A60B80" w14:textId="77777777" w:rsidR="00C445F7" w:rsidRDefault="00D16239" w:rsidP="00E15A7D">
      <w:pPr>
        <w:pStyle w:val="Rubrik3"/>
      </w:pPr>
      <w:bookmarkStart w:id="159" w:name="_Toc63248809"/>
      <w:bookmarkStart w:id="160" w:name="_Toc67943069"/>
      <w:r w:rsidRPr="00C445F7">
        <w:t>NAVIGATING IN THE VTS AREA</w:t>
      </w:r>
      <w:bookmarkEnd w:id="159"/>
      <w:bookmarkEnd w:id="160"/>
    </w:p>
    <w:p w14:paraId="0A142517" w14:textId="77777777" w:rsidR="00C445F7" w:rsidRPr="009164AF" w:rsidRDefault="00C445F7" w:rsidP="00C445F7">
      <w:pPr>
        <w:pStyle w:val="Brdtext"/>
      </w:pPr>
      <w:r w:rsidRPr="009164AF">
        <w:t xml:space="preserve">When a </w:t>
      </w:r>
      <w:r w:rsidR="00563979">
        <w:t>ship enters</w:t>
      </w:r>
      <w:r w:rsidRPr="009164AF">
        <w:t xml:space="preserve"> the VTS area there is an exchange of information, such as: </w:t>
      </w:r>
    </w:p>
    <w:p w14:paraId="41DF92EF" w14:textId="77777777" w:rsidR="00C445F7" w:rsidRPr="009164AF" w:rsidRDefault="00C445F7" w:rsidP="00E15A7D">
      <w:pPr>
        <w:pStyle w:val="Bullet1"/>
        <w:jc w:val="both"/>
      </w:pPr>
      <w:r w:rsidRPr="009164AF">
        <w:t xml:space="preserve">Verifying the </w:t>
      </w:r>
      <w:r w:rsidR="003728D9">
        <w:t>ships</w:t>
      </w:r>
      <w:r w:rsidR="003728D9" w:rsidRPr="009164AF">
        <w:t xml:space="preserve"> </w:t>
      </w:r>
      <w:r w:rsidRPr="009164AF">
        <w:t>identity</w:t>
      </w:r>
    </w:p>
    <w:p w14:paraId="3914C1C7" w14:textId="77777777" w:rsidR="00C445F7" w:rsidRPr="009164AF" w:rsidRDefault="00C445F7" w:rsidP="00C445F7">
      <w:pPr>
        <w:pStyle w:val="Bullet1"/>
      </w:pPr>
      <w:r w:rsidRPr="009164AF">
        <w:t>Confirming reporting requirements</w:t>
      </w:r>
    </w:p>
    <w:p w14:paraId="6C5AB8CC" w14:textId="77777777" w:rsidR="00C445F7" w:rsidRPr="009164AF" w:rsidRDefault="00C445F7" w:rsidP="00C445F7">
      <w:pPr>
        <w:pStyle w:val="Bullet1"/>
      </w:pPr>
      <w:r w:rsidRPr="009164AF">
        <w:lastRenderedPageBreak/>
        <w:t>Providing relevant traffic information</w:t>
      </w:r>
    </w:p>
    <w:p w14:paraId="6F704B37" w14:textId="77777777" w:rsidR="00C445F7" w:rsidRPr="009164AF" w:rsidRDefault="00C445F7" w:rsidP="00C445F7">
      <w:pPr>
        <w:pStyle w:val="Bullet1"/>
      </w:pPr>
      <w:r w:rsidRPr="009164AF">
        <w:t>Providing navigational / fairway information</w:t>
      </w:r>
    </w:p>
    <w:p w14:paraId="42026668" w14:textId="77777777" w:rsidR="00C445F7" w:rsidRPr="009164AF" w:rsidRDefault="00C445F7" w:rsidP="00C445F7">
      <w:pPr>
        <w:pStyle w:val="Bullet1"/>
      </w:pPr>
      <w:r w:rsidRPr="009164AF">
        <w:t>Establishing compliance with IMO requirements (charts and publications, passage plan, mechanical defects, personnel shortfalls)</w:t>
      </w:r>
    </w:p>
    <w:p w14:paraId="711F6D22" w14:textId="618793B4" w:rsidR="00C445F7" w:rsidRPr="009164AF" w:rsidRDefault="00C445F7" w:rsidP="00FF2C5B">
      <w:pPr>
        <w:pStyle w:val="Brdtext"/>
        <w:keepNext/>
      </w:pPr>
      <w:r w:rsidRPr="009164AF">
        <w:t>The VTS may also need to provide guidance, advice or instructions for the approach/entry to the VTS area such 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4E6CBAD6" w14:textId="77777777" w:rsidTr="00FD2ACC">
        <w:trPr>
          <w:trHeight w:val="360"/>
          <w:tblHeader/>
        </w:trPr>
        <w:tc>
          <w:tcPr>
            <w:tcW w:w="1805" w:type="pct"/>
            <w:shd w:val="clear" w:color="auto" w:fill="D9E2F3"/>
            <w:vAlign w:val="center"/>
          </w:tcPr>
          <w:p w14:paraId="5DAAAAE2" w14:textId="77777777" w:rsidR="00C445F7" w:rsidRPr="009164AF" w:rsidRDefault="00C445F7" w:rsidP="00FF2C5B">
            <w:pPr>
              <w:pStyle w:val="Tableheading"/>
              <w:keepNext/>
            </w:pPr>
            <w:r w:rsidRPr="009164AF">
              <w:t>Message Element</w:t>
            </w:r>
          </w:p>
        </w:tc>
        <w:tc>
          <w:tcPr>
            <w:tcW w:w="3195" w:type="pct"/>
            <w:shd w:val="clear" w:color="auto" w:fill="D9E2F3"/>
            <w:vAlign w:val="center"/>
          </w:tcPr>
          <w:p w14:paraId="776A91EA" w14:textId="77777777" w:rsidR="00C445F7" w:rsidRPr="009164AF" w:rsidRDefault="00C445F7" w:rsidP="00FF2C5B">
            <w:pPr>
              <w:pStyle w:val="Tableheading"/>
              <w:keepNext/>
            </w:pPr>
            <w:r w:rsidRPr="009164AF">
              <w:t>Message Intent</w:t>
            </w:r>
          </w:p>
        </w:tc>
      </w:tr>
      <w:tr w:rsidR="00C445F7" w:rsidRPr="009164AF" w14:paraId="698BDD4F"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3C489542" w14:textId="77777777" w:rsidR="00C445F7" w:rsidRPr="009164AF" w:rsidRDefault="00C445F7" w:rsidP="00FF2C5B">
            <w:pPr>
              <w:pStyle w:val="Tabletext"/>
              <w:keepNext/>
            </w:pPr>
            <w:r w:rsidRPr="009164AF">
              <w:t>AVOID (details)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4792E5EF" w14:textId="77777777" w:rsidR="00C445F7" w:rsidRPr="009164AF" w:rsidRDefault="00C445F7" w:rsidP="00FF2C5B">
            <w:pPr>
              <w:pStyle w:val="Tabletext"/>
              <w:keepNext/>
            </w:pPr>
            <w:r w:rsidRPr="009164AF">
              <w:t>Request to avoid something (eg area, location, object)</w:t>
            </w:r>
          </w:p>
        </w:tc>
      </w:tr>
      <w:tr w:rsidR="00C445F7" w:rsidRPr="009164AF" w14:paraId="77323A61"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35B61796" w14:textId="77777777" w:rsidR="00C445F7" w:rsidRPr="009164AF" w:rsidRDefault="00C445F7" w:rsidP="00FF2C5B">
            <w:pPr>
              <w:pStyle w:val="Tabletext"/>
              <w:keepNext/>
            </w:pPr>
            <w:r w:rsidRPr="009164AF">
              <w:t>CHECK YOUR POSITION</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25B3A0F2" w14:textId="77777777" w:rsidR="00C445F7" w:rsidRPr="009164AF" w:rsidRDefault="00C445F7" w:rsidP="00FF2C5B">
            <w:pPr>
              <w:pStyle w:val="Tabletext"/>
              <w:keepNext/>
            </w:pPr>
            <w:r w:rsidRPr="009164AF">
              <w:t xml:space="preserve">Request for the ship to check their position </w:t>
            </w:r>
          </w:p>
        </w:tc>
      </w:tr>
      <w:tr w:rsidR="00C445F7" w:rsidRPr="009164AF" w14:paraId="4812FF1E"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5CF68C9A" w14:textId="77777777" w:rsidR="00C445F7" w:rsidRPr="009164AF" w:rsidRDefault="00C445F7" w:rsidP="00FF2C5B">
            <w:pPr>
              <w:pStyle w:val="Tabletext"/>
              <w:keepNext/>
            </w:pPr>
            <w:r w:rsidRPr="009164AF">
              <w:t>DO NOT PROCEED (details)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797CE967" w14:textId="77777777" w:rsidR="00C445F7" w:rsidRPr="009164AF" w:rsidRDefault="00C445F7" w:rsidP="00FF2C5B">
            <w:pPr>
              <w:pStyle w:val="Tabletext"/>
              <w:keepNext/>
            </w:pPr>
            <w:r w:rsidRPr="009164AF">
              <w:t>Instruct the ship not to continue or proceed</w:t>
            </w:r>
          </w:p>
        </w:tc>
      </w:tr>
      <w:tr w:rsidR="00C445F7" w:rsidRPr="009164AF" w14:paraId="6727F082" w14:textId="77777777" w:rsidTr="00FD2ACC">
        <w:trPr>
          <w:trHeight w:val="64"/>
        </w:trPr>
        <w:tc>
          <w:tcPr>
            <w:tcW w:w="1805" w:type="pct"/>
          </w:tcPr>
          <w:p w14:paraId="1BD1EE8D" w14:textId="77777777" w:rsidR="00C445F7" w:rsidRPr="009164AF" w:rsidRDefault="00C445F7" w:rsidP="00C445F7">
            <w:pPr>
              <w:pStyle w:val="Tabletext"/>
            </w:pPr>
            <w:r w:rsidRPr="009164AF">
              <w:t>DO NOT ENTER</w:t>
            </w:r>
          </w:p>
        </w:tc>
        <w:tc>
          <w:tcPr>
            <w:tcW w:w="3195" w:type="pct"/>
          </w:tcPr>
          <w:p w14:paraId="5FB96A17" w14:textId="77777777" w:rsidR="00C445F7" w:rsidRPr="009164AF" w:rsidRDefault="00C445F7" w:rsidP="00C445F7">
            <w:pPr>
              <w:pStyle w:val="Tabletext"/>
            </w:pPr>
            <w:r w:rsidRPr="009164AF">
              <w:t>Instruct the ship not to enter</w:t>
            </w:r>
          </w:p>
        </w:tc>
      </w:tr>
      <w:tr w:rsidR="00C445F7" w:rsidRPr="009164AF" w14:paraId="24C8CF73" w14:textId="77777777" w:rsidTr="00FD2ACC">
        <w:trPr>
          <w:trHeight w:val="64"/>
        </w:trPr>
        <w:tc>
          <w:tcPr>
            <w:tcW w:w="1805" w:type="pct"/>
          </w:tcPr>
          <w:p w14:paraId="0242AA9C" w14:textId="77777777" w:rsidR="00C445F7" w:rsidRPr="009164AF" w:rsidDel="006208E3" w:rsidRDefault="00C445F7" w:rsidP="00C445F7">
            <w:pPr>
              <w:pStyle w:val="Tabletext"/>
            </w:pPr>
            <w:r w:rsidRPr="009164AF">
              <w:t xml:space="preserve">DO NOT CROSS </w:t>
            </w:r>
          </w:p>
        </w:tc>
        <w:tc>
          <w:tcPr>
            <w:tcW w:w="3195" w:type="pct"/>
          </w:tcPr>
          <w:p w14:paraId="5297CE0E" w14:textId="77777777" w:rsidR="00C445F7" w:rsidRPr="009164AF" w:rsidDel="006208E3" w:rsidRDefault="00C445F7" w:rsidP="00C445F7">
            <w:pPr>
              <w:pStyle w:val="Tabletext"/>
              <w:rPr>
                <w:lang w:eastAsia="ko-KR"/>
              </w:rPr>
            </w:pPr>
            <w:r w:rsidRPr="009164AF">
              <w:t>Instruct a ship not to cross a certain point or area (eg the fairway or TSS)</w:t>
            </w:r>
          </w:p>
        </w:tc>
      </w:tr>
      <w:tr w:rsidR="00C445F7" w:rsidRPr="009164AF" w14:paraId="7FC98E4D" w14:textId="77777777" w:rsidTr="00FD2ACC">
        <w:trPr>
          <w:trHeight w:val="64"/>
        </w:trPr>
        <w:tc>
          <w:tcPr>
            <w:tcW w:w="1805" w:type="pct"/>
          </w:tcPr>
          <w:p w14:paraId="46CB2985" w14:textId="77777777" w:rsidR="00C445F7" w:rsidRPr="009164AF" w:rsidRDefault="00C445F7" w:rsidP="00C445F7">
            <w:pPr>
              <w:pStyle w:val="Tabletext"/>
            </w:pPr>
            <w:r w:rsidRPr="009164AF">
              <w:t>DO NOT OVERTAKE</w:t>
            </w:r>
          </w:p>
        </w:tc>
        <w:tc>
          <w:tcPr>
            <w:tcW w:w="3195" w:type="pct"/>
          </w:tcPr>
          <w:p w14:paraId="7B04BCBD" w14:textId="77777777" w:rsidR="00C445F7" w:rsidRPr="009164AF" w:rsidRDefault="00C445F7" w:rsidP="00C445F7">
            <w:pPr>
              <w:pStyle w:val="Tabletext"/>
            </w:pPr>
            <w:r w:rsidRPr="009164AF">
              <w:t>Instruct a ship not to overtake</w:t>
            </w:r>
          </w:p>
        </w:tc>
      </w:tr>
      <w:tr w:rsidR="00C445F7" w:rsidRPr="009164AF" w14:paraId="290F74D5"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726512AF" w14:textId="019D7CDD" w:rsidR="00C445F7" w:rsidRPr="009164AF" w:rsidRDefault="00C445F7" w:rsidP="00C445F7">
            <w:pPr>
              <w:pStyle w:val="Tabletext"/>
            </w:pPr>
            <w:r w:rsidRPr="009164AF">
              <w:t>KEEP CLEAR OF</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2A8AC760" w14:textId="77777777" w:rsidR="00C445F7" w:rsidRPr="009164AF" w:rsidRDefault="00C445F7" w:rsidP="00C445F7">
            <w:pPr>
              <w:pStyle w:val="Tabletext"/>
            </w:pPr>
            <w:r w:rsidRPr="009164AF">
              <w:t>Request to keep clear of an activity (eg diving operation)</w:t>
            </w:r>
          </w:p>
        </w:tc>
      </w:tr>
      <w:tr w:rsidR="00C445F7" w:rsidRPr="009164AF" w14:paraId="7637E713"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5101E9BE" w14:textId="77777777" w:rsidR="00C445F7" w:rsidRPr="009164AF" w:rsidRDefault="00C445F7" w:rsidP="00C445F7">
            <w:pPr>
              <w:pStyle w:val="Tabletext"/>
            </w:pPr>
            <w:r w:rsidRPr="009164AF">
              <w:t>KEEP A SAFE DISTANCE</w:t>
            </w:r>
            <w:r w:rsidRPr="009164AF">
              <w:rPr>
                <w:rFonts w:hint="eastAsia"/>
              </w:rPr>
              <w:t xml:space="preserve"> </w:t>
            </w:r>
            <w:r w:rsidRPr="009164AF">
              <w:t xml:space="preserve">OF </w:t>
            </w:r>
            <w:r>
              <w:br/>
            </w:r>
            <w:r w:rsidRPr="009164AF">
              <w:t>(XX miles/cables/meters) [FROM]</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5170FA1C" w14:textId="77777777" w:rsidR="00C445F7" w:rsidRPr="009164AF" w:rsidRDefault="00C445F7" w:rsidP="00C445F7">
            <w:pPr>
              <w:pStyle w:val="Tabletext"/>
            </w:pPr>
            <w:r w:rsidRPr="009164AF">
              <w:t>Request for the ship to maintain a specified minimum safe distance of (state unit) [from an area or an object]</w:t>
            </w:r>
          </w:p>
        </w:tc>
      </w:tr>
      <w:tr w:rsidR="00C445F7" w:rsidRPr="009164AF" w14:paraId="7A44B210"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59A8BB1D" w14:textId="77777777" w:rsidR="00C445F7" w:rsidRPr="009164AF" w:rsidRDefault="00C445F7" w:rsidP="00C445F7">
            <w:pPr>
              <w:pStyle w:val="Tabletext"/>
            </w:pPr>
            <w:r w:rsidRPr="009164AF">
              <w:t>LEAVE (details)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391F2113" w14:textId="77777777" w:rsidR="00C445F7" w:rsidRPr="009164AF" w:rsidRDefault="00C445F7" w:rsidP="00C445F7">
            <w:pPr>
              <w:pStyle w:val="Tabletext"/>
            </w:pPr>
            <w:r w:rsidRPr="009164AF">
              <w:t>Instruct a ship to leave an area (eg fairway/recommended route/track)</w:t>
            </w:r>
          </w:p>
        </w:tc>
      </w:tr>
      <w:tr w:rsidR="00C445F7" w:rsidRPr="009164AF" w14:paraId="0AABB079" w14:textId="77777777" w:rsidTr="00FD2ACC">
        <w:trPr>
          <w:trHeight w:val="64"/>
        </w:trPr>
        <w:tc>
          <w:tcPr>
            <w:tcW w:w="1805" w:type="pct"/>
          </w:tcPr>
          <w:p w14:paraId="386FF9B0" w14:textId="77777777" w:rsidR="00C445F7" w:rsidRPr="009164AF" w:rsidRDefault="00C445F7" w:rsidP="00C445F7">
            <w:pPr>
              <w:pStyle w:val="Tabletext"/>
            </w:pPr>
            <w:r w:rsidRPr="009164AF">
              <w:t>MAINTAIN ETA TO (location)</w:t>
            </w:r>
          </w:p>
        </w:tc>
        <w:tc>
          <w:tcPr>
            <w:tcW w:w="3195" w:type="pct"/>
          </w:tcPr>
          <w:p w14:paraId="3ACAA1BD" w14:textId="77777777" w:rsidR="00C445F7" w:rsidRPr="009164AF" w:rsidRDefault="00C445F7" w:rsidP="00C445F7">
            <w:pPr>
              <w:pStyle w:val="Tabletext"/>
            </w:pPr>
            <w:r w:rsidRPr="009164AF">
              <w:rPr>
                <w:lang w:eastAsia="ko-KR"/>
              </w:rPr>
              <w:t xml:space="preserve">Advise, Request or Instruct to </w:t>
            </w:r>
            <w:r w:rsidRPr="009164AF">
              <w:t>maintain a specified estimated time of arrival to a location (eg pilot boarding ground)</w:t>
            </w:r>
          </w:p>
        </w:tc>
      </w:tr>
      <w:tr w:rsidR="00C445F7" w:rsidRPr="009164AF" w14:paraId="0F2CAE1C"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779DB924" w14:textId="77777777" w:rsidR="00C445F7" w:rsidRPr="009164AF" w:rsidRDefault="00C445F7" w:rsidP="00C445F7">
            <w:pPr>
              <w:pStyle w:val="Tabletext"/>
            </w:pPr>
            <w:r w:rsidRPr="009164AF">
              <w:t>NAVIGATE WITH CAUTION</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78D49A34" w14:textId="77777777" w:rsidR="00C445F7" w:rsidRPr="009164AF" w:rsidRDefault="00C445F7" w:rsidP="00C445F7">
            <w:pPr>
              <w:pStyle w:val="Tabletext"/>
            </w:pPr>
            <w:r w:rsidRPr="009164AF">
              <w:t>Request for the ship to navigate or proceed with caution</w:t>
            </w:r>
          </w:p>
        </w:tc>
      </w:tr>
      <w:tr w:rsidR="00C445F7" w:rsidRPr="009164AF" w14:paraId="6B376E67"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40202D55" w14:textId="77777777" w:rsidR="00C445F7" w:rsidRPr="009164AF" w:rsidRDefault="00C445F7" w:rsidP="00C445F7">
            <w:pPr>
              <w:pStyle w:val="Tabletext"/>
            </w:pPr>
            <w:r w:rsidRPr="009164AF">
              <w:t>PASS (details)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2D77E275" w14:textId="77777777" w:rsidR="00C445F7" w:rsidRPr="009164AF" w:rsidRDefault="00C445F7" w:rsidP="00C445F7">
            <w:pPr>
              <w:pStyle w:val="Tabletext"/>
            </w:pPr>
            <w:r w:rsidRPr="009164AF">
              <w:t>Request for the ship to pass to a relative direction or area (eg NW of location)</w:t>
            </w:r>
          </w:p>
        </w:tc>
      </w:tr>
      <w:tr w:rsidR="00C445F7" w:rsidRPr="009164AF" w14:paraId="7E7D239A" w14:textId="77777777" w:rsidTr="00FD2ACC">
        <w:trPr>
          <w:trHeight w:val="64"/>
        </w:trPr>
        <w:tc>
          <w:tcPr>
            <w:tcW w:w="1805" w:type="pct"/>
          </w:tcPr>
          <w:p w14:paraId="489365B2" w14:textId="77777777" w:rsidR="00C445F7" w:rsidRPr="009164AF" w:rsidRDefault="00C445F7" w:rsidP="00C445F7">
            <w:pPr>
              <w:pStyle w:val="Tabletext"/>
            </w:pPr>
            <w:r w:rsidRPr="009164AF">
              <w:t>PERMISSION TO ENTER (details)</w:t>
            </w:r>
          </w:p>
        </w:tc>
        <w:tc>
          <w:tcPr>
            <w:tcW w:w="3195" w:type="pct"/>
          </w:tcPr>
          <w:p w14:paraId="59B1364E" w14:textId="77777777" w:rsidR="00C445F7" w:rsidRPr="009164AF" w:rsidRDefault="00C445F7" w:rsidP="00C445F7">
            <w:pPr>
              <w:pStyle w:val="Tabletext"/>
            </w:pPr>
            <w:r w:rsidRPr="009164AF">
              <w:t xml:space="preserve">Permission provided to enter an area such as </w:t>
            </w:r>
            <w:r w:rsidR="004B3877" w:rsidRPr="00007D1B">
              <w:t xml:space="preserve">a </w:t>
            </w:r>
            <w:r w:rsidRPr="00007D1B">
              <w:t>VTS</w:t>
            </w:r>
            <w:r w:rsidRPr="009164AF">
              <w:t xml:space="preserve"> area, fairway</w:t>
            </w:r>
          </w:p>
        </w:tc>
      </w:tr>
      <w:tr w:rsidR="00C445F7" w:rsidRPr="009164AF" w14:paraId="05ECEFFC" w14:textId="77777777" w:rsidTr="00FD2ACC">
        <w:trPr>
          <w:trHeight w:val="64"/>
        </w:trPr>
        <w:tc>
          <w:tcPr>
            <w:tcW w:w="1805" w:type="pct"/>
          </w:tcPr>
          <w:p w14:paraId="21CBBFE9" w14:textId="77777777" w:rsidR="00C445F7" w:rsidRPr="009164AF" w:rsidRDefault="00C445F7" w:rsidP="00C445F7">
            <w:pPr>
              <w:pStyle w:val="Tabletext"/>
            </w:pPr>
            <w:r w:rsidRPr="009164AF">
              <w:t>PERMISSION TO CROSS (details)</w:t>
            </w:r>
          </w:p>
        </w:tc>
        <w:tc>
          <w:tcPr>
            <w:tcW w:w="3195" w:type="pct"/>
          </w:tcPr>
          <w:p w14:paraId="208E15F4" w14:textId="77777777" w:rsidR="00C445F7" w:rsidRPr="009164AF" w:rsidRDefault="00C445F7" w:rsidP="00C445F7">
            <w:pPr>
              <w:pStyle w:val="Tabletext"/>
            </w:pPr>
            <w:r w:rsidRPr="009164AF">
              <w:t>Permission provided to cross into an area or line</w:t>
            </w:r>
          </w:p>
        </w:tc>
      </w:tr>
      <w:tr w:rsidR="00C445F7" w:rsidRPr="009164AF" w14:paraId="24C092BD"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tcPr>
          <w:p w14:paraId="6DBF4ED1" w14:textId="77777777" w:rsidR="00C445F7" w:rsidRPr="009164AF" w:rsidRDefault="00C445F7" w:rsidP="00C445F7">
            <w:pPr>
              <w:pStyle w:val="Tabletext"/>
            </w:pPr>
            <w:r w:rsidRPr="009164AF">
              <w:t>PROCEED TO (position / area) [AT (time)]</w:t>
            </w:r>
          </w:p>
        </w:tc>
        <w:tc>
          <w:tcPr>
            <w:tcW w:w="3195" w:type="pct"/>
            <w:tcBorders>
              <w:top w:val="single" w:sz="4" w:space="0" w:color="auto"/>
              <w:left w:val="single" w:sz="4" w:space="0" w:color="auto"/>
              <w:bottom w:val="single" w:sz="4" w:space="0" w:color="auto"/>
              <w:right w:val="single" w:sz="4" w:space="0" w:color="auto"/>
            </w:tcBorders>
          </w:tcPr>
          <w:p w14:paraId="5F3F9193" w14:textId="77777777" w:rsidR="00C445F7" w:rsidRPr="009164AF" w:rsidRDefault="00C445F7" w:rsidP="00C445F7">
            <w:pPr>
              <w:pStyle w:val="Tabletext"/>
            </w:pPr>
            <w:r w:rsidRPr="009164AF">
              <w:t>Proceed from the present position to the specified position [at a specified time]</w:t>
            </w:r>
          </w:p>
        </w:tc>
      </w:tr>
      <w:tr w:rsidR="00C445F7" w:rsidRPr="009164AF" w14:paraId="680D3EFA" w14:textId="77777777" w:rsidTr="00FD2ACC">
        <w:trPr>
          <w:trHeight w:val="64"/>
        </w:trPr>
        <w:tc>
          <w:tcPr>
            <w:tcW w:w="1805" w:type="pct"/>
          </w:tcPr>
          <w:p w14:paraId="0ACA2A70" w14:textId="77777777" w:rsidR="00C445F7" w:rsidRPr="009164AF" w:rsidRDefault="00C445F7" w:rsidP="00C445F7">
            <w:pPr>
              <w:pStyle w:val="Tabletext"/>
            </w:pPr>
            <w:r w:rsidRPr="009164AF">
              <w:t>REMAIN IN PRESENT POSITION</w:t>
            </w:r>
          </w:p>
        </w:tc>
        <w:tc>
          <w:tcPr>
            <w:tcW w:w="3195" w:type="pct"/>
          </w:tcPr>
          <w:p w14:paraId="08CAD2FF" w14:textId="77777777" w:rsidR="00C445F7" w:rsidRPr="009164AF" w:rsidRDefault="00C445F7" w:rsidP="00C445F7">
            <w:pPr>
              <w:pStyle w:val="Tabletext"/>
            </w:pPr>
            <w:r w:rsidRPr="009164AF">
              <w:t>Advise, Request or Instruction to remain in a specific position</w:t>
            </w:r>
          </w:p>
        </w:tc>
      </w:tr>
      <w:tr w:rsidR="00C445F7" w:rsidRPr="009164AF" w14:paraId="5D465591"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5F35DB74" w14:textId="77777777" w:rsidR="00C445F7" w:rsidRPr="009164AF" w:rsidRDefault="00C445F7" w:rsidP="00C445F7">
            <w:pPr>
              <w:pStyle w:val="Tabletext"/>
            </w:pPr>
            <w:r w:rsidRPr="009164AF">
              <w:t xml:space="preserve">REMAIN OUTSIDE (area) </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3030DACA" w14:textId="77777777" w:rsidR="00C445F7" w:rsidRPr="009164AF" w:rsidRDefault="00C445F7" w:rsidP="00C445F7">
            <w:pPr>
              <w:pStyle w:val="Tabletext"/>
            </w:pPr>
            <w:r w:rsidRPr="009164AF">
              <w:t xml:space="preserve">Advise the ship to remain outside an area </w:t>
            </w:r>
          </w:p>
        </w:tc>
      </w:tr>
      <w:tr w:rsidR="00C445F7" w:rsidRPr="009164AF" w14:paraId="7546858C"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6E4D81E0" w14:textId="77777777" w:rsidR="00C445F7" w:rsidRPr="009164AF" w:rsidRDefault="00C445F7" w:rsidP="00C445F7">
            <w:pPr>
              <w:pStyle w:val="Tabletext"/>
            </w:pPr>
            <w:r w:rsidRPr="009164AF">
              <w:t>RETURN TO (details)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2E7C654A" w14:textId="77777777" w:rsidR="00C445F7" w:rsidRPr="009164AF" w:rsidRDefault="00C445F7" w:rsidP="00C445F7">
            <w:pPr>
              <w:pStyle w:val="Tabletext"/>
            </w:pPr>
            <w:r w:rsidRPr="009164AF">
              <w:t>Request for the ship to return to (area, location, route)</w:t>
            </w:r>
          </w:p>
        </w:tc>
      </w:tr>
      <w:tr w:rsidR="00C445F7" w:rsidRPr="009164AF" w14:paraId="6E51DFB6"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2D7E3882" w14:textId="77777777" w:rsidR="00C445F7" w:rsidRPr="009164AF" w:rsidRDefault="00C445F7" w:rsidP="00C445F7">
            <w:pPr>
              <w:pStyle w:val="Tabletext"/>
            </w:pPr>
            <w:r w:rsidRPr="009164AF">
              <w:t xml:space="preserve">WAIT FOR (details) </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5E4A9563" w14:textId="77777777" w:rsidR="00C445F7" w:rsidRPr="009164AF" w:rsidRDefault="00C445F7" w:rsidP="00C445F7">
            <w:pPr>
              <w:pStyle w:val="Tabletext"/>
            </w:pPr>
            <w:r w:rsidRPr="009164AF">
              <w:t>Request for the ship to wait for an event (eg ship (name) leaving berth, ship (name) ahead of you, improvement in visibility)</w:t>
            </w:r>
          </w:p>
        </w:tc>
      </w:tr>
      <w:tr w:rsidR="000F2119" w:rsidRPr="009164AF" w14:paraId="3B0677D8" w14:textId="77777777" w:rsidTr="00BD4089">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560046C5" w14:textId="68654045" w:rsidR="000F2119" w:rsidRPr="009164AF" w:rsidRDefault="000F2119" w:rsidP="009B0D81">
            <w:pPr>
              <w:pStyle w:val="Tabletext"/>
            </w:pPr>
            <w:r w:rsidRPr="009164AF">
              <w:t xml:space="preserve">WIDE BERTH REQUESTED </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63A7E4EE" w14:textId="77777777" w:rsidR="000F2119" w:rsidRPr="009164AF" w:rsidRDefault="000F2119" w:rsidP="00BD4089">
            <w:pPr>
              <w:pStyle w:val="Tabletext"/>
            </w:pPr>
            <w:r w:rsidRPr="009164AF">
              <w:t>Request for the ship to give the area or object a wide berth</w:t>
            </w:r>
          </w:p>
        </w:tc>
      </w:tr>
      <w:tr w:rsidR="00C445F7" w:rsidRPr="009164AF" w14:paraId="42400279" w14:textId="77777777" w:rsidTr="00FD2ACC">
        <w:trPr>
          <w:trHeight w:val="64"/>
        </w:trPr>
        <w:tc>
          <w:tcPr>
            <w:tcW w:w="1805" w:type="pct"/>
            <w:tcBorders>
              <w:top w:val="single" w:sz="4" w:space="0" w:color="auto"/>
              <w:left w:val="single" w:sz="4" w:space="0" w:color="auto"/>
              <w:bottom w:val="single" w:sz="4" w:space="0" w:color="auto"/>
              <w:right w:val="single" w:sz="4" w:space="0" w:color="auto"/>
            </w:tcBorders>
            <w:shd w:val="clear" w:color="auto" w:fill="FFFFFF" w:themeFill="background1"/>
          </w:tcPr>
          <w:p w14:paraId="02307D34" w14:textId="77777777" w:rsidR="00C445F7" w:rsidRPr="009164AF" w:rsidRDefault="00C445F7" w:rsidP="00C445F7">
            <w:pPr>
              <w:pStyle w:val="Tabletext"/>
            </w:pPr>
            <w:r w:rsidRPr="009164AF">
              <w:t>WHAT ARE YOUR INTENTIONS</w:t>
            </w:r>
          </w:p>
        </w:tc>
        <w:tc>
          <w:tcPr>
            <w:tcW w:w="3195" w:type="pct"/>
            <w:tcBorders>
              <w:top w:val="single" w:sz="4" w:space="0" w:color="auto"/>
              <w:left w:val="single" w:sz="4" w:space="0" w:color="auto"/>
              <w:bottom w:val="single" w:sz="4" w:space="0" w:color="auto"/>
              <w:right w:val="single" w:sz="4" w:space="0" w:color="auto"/>
            </w:tcBorders>
            <w:shd w:val="clear" w:color="auto" w:fill="FFFFFF" w:themeFill="background1"/>
          </w:tcPr>
          <w:p w14:paraId="193FDE4E" w14:textId="77777777" w:rsidR="00C445F7" w:rsidRPr="009164AF" w:rsidRDefault="00C445F7" w:rsidP="00C445F7">
            <w:pPr>
              <w:pStyle w:val="Tabletext"/>
            </w:pPr>
            <w:r w:rsidRPr="009164AF">
              <w:t>Question requesting the ship to advise of its intentions (eg movements, passing, overtaking)</w:t>
            </w:r>
          </w:p>
        </w:tc>
      </w:tr>
    </w:tbl>
    <w:p w14:paraId="2CABA5EA" w14:textId="77777777" w:rsidR="002663F5" w:rsidRDefault="002663F5" w:rsidP="002663F5">
      <w:pPr>
        <w:pStyle w:val="Brdtext"/>
      </w:pPr>
      <w:bookmarkStart w:id="161" w:name="_Toc63248810"/>
    </w:p>
    <w:p w14:paraId="5008C033" w14:textId="77777777" w:rsidR="002663F5" w:rsidRDefault="002663F5">
      <w:pPr>
        <w:spacing w:after="200" w:line="276" w:lineRule="auto"/>
        <w:rPr>
          <w:rFonts w:asciiTheme="majorHAnsi" w:eastAsiaTheme="majorEastAsia" w:hAnsiTheme="majorHAnsi" w:cstheme="majorBidi"/>
          <w:b/>
          <w:bCs/>
          <w:smallCaps/>
          <w:color w:val="407EC9"/>
          <w:sz w:val="22"/>
        </w:rPr>
      </w:pPr>
      <w:r>
        <w:br w:type="page"/>
      </w:r>
    </w:p>
    <w:p w14:paraId="7AC23539" w14:textId="77777777" w:rsidR="00C445F7" w:rsidRDefault="00D16239" w:rsidP="00E15A7D">
      <w:pPr>
        <w:pStyle w:val="Rubrik3"/>
      </w:pPr>
      <w:bookmarkStart w:id="162" w:name="_Toc67943070"/>
      <w:r w:rsidRPr="00C445F7">
        <w:lastRenderedPageBreak/>
        <w:t>BERTHING</w:t>
      </w:r>
      <w:bookmarkEnd w:id="161"/>
      <w:bookmarkEnd w:id="162"/>
      <w:r w:rsidRPr="00C445F7">
        <w:t xml:space="preserve"> </w:t>
      </w:r>
    </w:p>
    <w:p w14:paraId="0780BD9A" w14:textId="77777777" w:rsidR="00C445F7" w:rsidRPr="00C445F7" w:rsidRDefault="00D16239" w:rsidP="00E15A7D">
      <w:pPr>
        <w:pStyle w:val="Rubrik4"/>
      </w:pPr>
      <w:r w:rsidRPr="00C445F7">
        <w:t>General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221A6893" w14:textId="77777777" w:rsidTr="000F2119">
        <w:trPr>
          <w:trHeight w:val="360"/>
          <w:tblHeader/>
        </w:trPr>
        <w:tc>
          <w:tcPr>
            <w:tcW w:w="1805" w:type="pct"/>
            <w:shd w:val="clear" w:color="auto" w:fill="D9E2F3"/>
            <w:vAlign w:val="center"/>
          </w:tcPr>
          <w:p w14:paraId="70F67404" w14:textId="77777777" w:rsidR="00C445F7" w:rsidRPr="009164AF" w:rsidRDefault="00C445F7" w:rsidP="00C445F7">
            <w:pPr>
              <w:pStyle w:val="Tableheading"/>
            </w:pPr>
            <w:r w:rsidRPr="009164AF">
              <w:t>Message Element</w:t>
            </w:r>
          </w:p>
        </w:tc>
        <w:tc>
          <w:tcPr>
            <w:tcW w:w="3195" w:type="pct"/>
            <w:shd w:val="clear" w:color="auto" w:fill="D9E2F3"/>
            <w:vAlign w:val="center"/>
          </w:tcPr>
          <w:p w14:paraId="39CDAAB3" w14:textId="77777777" w:rsidR="00C445F7" w:rsidRPr="009164AF" w:rsidRDefault="00C445F7" w:rsidP="00C445F7">
            <w:pPr>
              <w:pStyle w:val="Tableheading"/>
            </w:pPr>
            <w:r w:rsidRPr="009164AF">
              <w:t>Message Intent</w:t>
            </w:r>
          </w:p>
        </w:tc>
      </w:tr>
      <w:tr w:rsidR="00C445F7" w:rsidRPr="009164AF" w14:paraId="5B3E84E7" w14:textId="77777777" w:rsidTr="000F2119">
        <w:trPr>
          <w:trHeight w:val="64"/>
        </w:trPr>
        <w:tc>
          <w:tcPr>
            <w:tcW w:w="1805" w:type="pct"/>
          </w:tcPr>
          <w:p w14:paraId="6A2A972E" w14:textId="77777777" w:rsidR="00C445F7" w:rsidRPr="009164AF" w:rsidRDefault="00C445F7" w:rsidP="00C445F7">
            <w:pPr>
              <w:pStyle w:val="Tabletext"/>
            </w:pPr>
            <w:r w:rsidRPr="009164AF">
              <w:t>BERTH (name) [(port / starboard side) TO]</w:t>
            </w:r>
          </w:p>
        </w:tc>
        <w:tc>
          <w:tcPr>
            <w:tcW w:w="3195" w:type="pct"/>
          </w:tcPr>
          <w:p w14:paraId="7EF6C05C" w14:textId="77777777" w:rsidR="00C445F7" w:rsidRPr="009164AF" w:rsidRDefault="00C445F7" w:rsidP="00C445F7">
            <w:pPr>
              <w:pStyle w:val="Tabletext"/>
            </w:pPr>
            <w:r w:rsidRPr="009164AF">
              <w:t>Notification of berth allocation [notification of side to the berth wall]</w:t>
            </w:r>
          </w:p>
        </w:tc>
      </w:tr>
      <w:tr w:rsidR="000F2119" w:rsidRPr="009164AF" w14:paraId="19032EF4" w14:textId="77777777" w:rsidTr="00BD4089">
        <w:trPr>
          <w:trHeight w:val="64"/>
        </w:trPr>
        <w:tc>
          <w:tcPr>
            <w:tcW w:w="1805" w:type="pct"/>
            <w:tcBorders>
              <w:top w:val="single" w:sz="4" w:space="0" w:color="auto"/>
              <w:left w:val="single" w:sz="4" w:space="0" w:color="auto"/>
              <w:bottom w:val="single" w:sz="4" w:space="0" w:color="auto"/>
              <w:right w:val="single" w:sz="4" w:space="0" w:color="auto"/>
            </w:tcBorders>
          </w:tcPr>
          <w:p w14:paraId="087D78F3" w14:textId="77777777" w:rsidR="000F2119" w:rsidRPr="009164AF" w:rsidRDefault="000F2119" w:rsidP="00BD4089">
            <w:pPr>
              <w:pStyle w:val="Tabletext"/>
            </w:pPr>
            <w:r>
              <w:t>BERTH AVAILABLE AT (time)</w:t>
            </w:r>
          </w:p>
        </w:tc>
        <w:tc>
          <w:tcPr>
            <w:tcW w:w="3195" w:type="pct"/>
            <w:tcBorders>
              <w:top w:val="single" w:sz="4" w:space="0" w:color="auto"/>
              <w:left w:val="single" w:sz="4" w:space="0" w:color="auto"/>
              <w:bottom w:val="single" w:sz="4" w:space="0" w:color="auto"/>
              <w:right w:val="single" w:sz="4" w:space="0" w:color="auto"/>
            </w:tcBorders>
          </w:tcPr>
          <w:p w14:paraId="5095AC63" w14:textId="77777777" w:rsidR="000F2119" w:rsidRPr="009164AF" w:rsidRDefault="000F2119" w:rsidP="00BD4089">
            <w:pPr>
              <w:pStyle w:val="Tabletext"/>
            </w:pPr>
            <w:r w:rsidRPr="00844D9E">
              <w:t>Advising the time the berth is expected to be available</w:t>
            </w:r>
          </w:p>
        </w:tc>
      </w:tr>
      <w:tr w:rsidR="000F2119" w:rsidRPr="009164AF" w14:paraId="1AC52F24" w14:textId="77777777" w:rsidTr="00BD4089">
        <w:trPr>
          <w:trHeight w:val="64"/>
        </w:trPr>
        <w:tc>
          <w:tcPr>
            <w:tcW w:w="1805" w:type="pct"/>
            <w:tcBorders>
              <w:top w:val="single" w:sz="4" w:space="0" w:color="auto"/>
              <w:left w:val="single" w:sz="4" w:space="0" w:color="auto"/>
              <w:bottom w:val="single" w:sz="4" w:space="0" w:color="auto"/>
              <w:right w:val="single" w:sz="4" w:space="0" w:color="auto"/>
            </w:tcBorders>
          </w:tcPr>
          <w:p w14:paraId="2A2D0A14" w14:textId="77777777" w:rsidR="000F2119" w:rsidRPr="00E2415D" w:rsidRDefault="000F2119" w:rsidP="00BD4089">
            <w:pPr>
              <w:pStyle w:val="Tabletext"/>
            </w:pPr>
            <w:r w:rsidRPr="00E2415D">
              <w:t>BERTH CHANGED TO (provide new berth)</w:t>
            </w:r>
          </w:p>
        </w:tc>
        <w:tc>
          <w:tcPr>
            <w:tcW w:w="3195" w:type="pct"/>
            <w:tcBorders>
              <w:top w:val="single" w:sz="4" w:space="0" w:color="auto"/>
              <w:left w:val="single" w:sz="4" w:space="0" w:color="auto"/>
              <w:bottom w:val="single" w:sz="4" w:space="0" w:color="auto"/>
              <w:right w:val="single" w:sz="4" w:space="0" w:color="auto"/>
            </w:tcBorders>
          </w:tcPr>
          <w:p w14:paraId="1CE86707" w14:textId="77777777" w:rsidR="000F2119" w:rsidRPr="00B93896" w:rsidRDefault="000F2119" w:rsidP="00BD4089">
            <w:pPr>
              <w:pStyle w:val="Tabletext"/>
            </w:pPr>
            <w:r w:rsidRPr="00E2415D">
              <w:t>Information about a new berth</w:t>
            </w:r>
            <w:r w:rsidRPr="00B93896">
              <w:t xml:space="preserve"> </w:t>
            </w:r>
          </w:p>
        </w:tc>
      </w:tr>
      <w:tr w:rsidR="000F2119" w:rsidRPr="009164AF" w14:paraId="4C2735D9" w14:textId="77777777" w:rsidTr="00BD4089">
        <w:trPr>
          <w:trHeight w:val="64"/>
        </w:trPr>
        <w:tc>
          <w:tcPr>
            <w:tcW w:w="1805" w:type="pct"/>
            <w:tcBorders>
              <w:top w:val="single" w:sz="4" w:space="0" w:color="auto"/>
              <w:left w:val="single" w:sz="4" w:space="0" w:color="auto"/>
              <w:bottom w:val="single" w:sz="4" w:space="0" w:color="auto"/>
              <w:right w:val="single" w:sz="4" w:space="0" w:color="auto"/>
            </w:tcBorders>
          </w:tcPr>
          <w:p w14:paraId="19AE4961" w14:textId="77777777" w:rsidR="000F2119" w:rsidRPr="009164AF" w:rsidRDefault="000F2119" w:rsidP="00BD4089">
            <w:pPr>
              <w:pStyle w:val="Tabletext"/>
            </w:pPr>
            <w:r w:rsidRPr="009164AF">
              <w:t xml:space="preserve">BERTHING DELAYED UNTIL (time / by </w:t>
            </w:r>
            <w:r w:rsidRPr="009164AF">
              <w:rPr>
                <w:rFonts w:hint="eastAsia"/>
                <w:lang w:eastAsia="ko-KR"/>
              </w:rPr>
              <w:t>X</w:t>
            </w:r>
            <w:r w:rsidRPr="009164AF">
              <w:t>X h</w:t>
            </w:r>
            <w:r>
              <w:t>ou</w:t>
            </w:r>
            <w:r w:rsidRPr="009164AF">
              <w:t>rs)</w:t>
            </w:r>
          </w:p>
        </w:tc>
        <w:tc>
          <w:tcPr>
            <w:tcW w:w="3195" w:type="pct"/>
            <w:tcBorders>
              <w:top w:val="single" w:sz="4" w:space="0" w:color="auto"/>
              <w:left w:val="single" w:sz="4" w:space="0" w:color="auto"/>
              <w:bottom w:val="single" w:sz="4" w:space="0" w:color="auto"/>
              <w:right w:val="single" w:sz="4" w:space="0" w:color="auto"/>
            </w:tcBorders>
          </w:tcPr>
          <w:p w14:paraId="4E41C4C9" w14:textId="77777777" w:rsidR="000F2119" w:rsidRPr="009164AF" w:rsidRDefault="000F2119" w:rsidP="00BD4089">
            <w:pPr>
              <w:pStyle w:val="Tabletext"/>
            </w:pPr>
            <w:r w:rsidRPr="009164AF">
              <w:t>Advising that berthing will be delayed until a specified time</w:t>
            </w:r>
          </w:p>
        </w:tc>
      </w:tr>
      <w:tr w:rsidR="00C445F7" w:rsidRPr="009164AF" w14:paraId="4316943B" w14:textId="77777777" w:rsidTr="000F2119">
        <w:trPr>
          <w:trHeight w:val="64"/>
        </w:trPr>
        <w:tc>
          <w:tcPr>
            <w:tcW w:w="1805" w:type="pct"/>
            <w:tcBorders>
              <w:top w:val="single" w:sz="4" w:space="0" w:color="auto"/>
              <w:left w:val="single" w:sz="4" w:space="0" w:color="auto"/>
              <w:bottom w:val="single" w:sz="4" w:space="0" w:color="auto"/>
              <w:right w:val="single" w:sz="4" w:space="0" w:color="auto"/>
            </w:tcBorders>
          </w:tcPr>
          <w:p w14:paraId="1749B614" w14:textId="77777777" w:rsidR="00C445F7" w:rsidRPr="009164AF" w:rsidRDefault="00C445F7" w:rsidP="00C445F7">
            <w:pPr>
              <w:pStyle w:val="Tabletext"/>
            </w:pPr>
            <w:r w:rsidRPr="009164AF">
              <w:t xml:space="preserve">BERTH </w:t>
            </w:r>
            <w:r w:rsidR="00844D9E">
              <w:t>OCCUPIED</w:t>
            </w:r>
          </w:p>
        </w:tc>
        <w:tc>
          <w:tcPr>
            <w:tcW w:w="3195" w:type="pct"/>
            <w:tcBorders>
              <w:top w:val="single" w:sz="4" w:space="0" w:color="auto"/>
              <w:left w:val="single" w:sz="4" w:space="0" w:color="auto"/>
              <w:bottom w:val="single" w:sz="4" w:space="0" w:color="auto"/>
              <w:right w:val="single" w:sz="4" w:space="0" w:color="auto"/>
            </w:tcBorders>
          </w:tcPr>
          <w:p w14:paraId="01DAD47E" w14:textId="77777777" w:rsidR="00C445F7" w:rsidRPr="009164AF" w:rsidRDefault="00C445F7" w:rsidP="00C445F7">
            <w:pPr>
              <w:pStyle w:val="Tabletext"/>
            </w:pPr>
            <w:r w:rsidRPr="009164AF">
              <w:t xml:space="preserve">Advising that the berth is </w:t>
            </w:r>
            <w:r w:rsidR="00844D9E">
              <w:t>not available</w:t>
            </w:r>
          </w:p>
        </w:tc>
      </w:tr>
      <w:tr w:rsidR="00C445F7" w:rsidRPr="009164AF" w14:paraId="4391B490" w14:textId="77777777" w:rsidTr="000F2119">
        <w:trPr>
          <w:trHeight w:val="64"/>
        </w:trPr>
        <w:tc>
          <w:tcPr>
            <w:tcW w:w="1805" w:type="pct"/>
            <w:tcBorders>
              <w:bottom w:val="single" w:sz="4" w:space="0" w:color="auto"/>
            </w:tcBorders>
          </w:tcPr>
          <w:p w14:paraId="54416697" w14:textId="77777777" w:rsidR="00C445F7" w:rsidRPr="009164AF" w:rsidRDefault="00C445F7">
            <w:pPr>
              <w:pStyle w:val="Tabletext"/>
            </w:pPr>
            <w:r w:rsidRPr="009164AF">
              <w:t>[</w:t>
            </w:r>
            <w:r w:rsidR="003728D9" w:rsidRPr="00E15A7D">
              <w:rPr>
                <w:i/>
              </w:rPr>
              <w:t>Ship</w:t>
            </w:r>
            <w:r w:rsidRPr="009164AF">
              <w:t>] LEAVING BERTH (name) AT (time)</w:t>
            </w:r>
          </w:p>
        </w:tc>
        <w:tc>
          <w:tcPr>
            <w:tcW w:w="3195" w:type="pct"/>
            <w:tcBorders>
              <w:bottom w:val="single" w:sz="4" w:space="0" w:color="auto"/>
            </w:tcBorders>
          </w:tcPr>
          <w:p w14:paraId="6C098073" w14:textId="77777777" w:rsidR="00C445F7" w:rsidRPr="009164AF" w:rsidRDefault="00C445F7">
            <w:pPr>
              <w:pStyle w:val="Tabletext"/>
            </w:pPr>
            <w:r w:rsidRPr="009164AF">
              <w:t>Information that a (</w:t>
            </w:r>
            <w:r w:rsidR="003728D9">
              <w:t>ship</w:t>
            </w:r>
            <w:r w:rsidRPr="009164AF">
              <w:t>) will leave a berth at a specified time</w:t>
            </w:r>
          </w:p>
        </w:tc>
      </w:tr>
      <w:tr w:rsidR="000F2119" w:rsidRPr="009164AF" w14:paraId="703FFB6D" w14:textId="77777777" w:rsidTr="000F2119">
        <w:trPr>
          <w:trHeight w:val="64"/>
        </w:trPr>
        <w:tc>
          <w:tcPr>
            <w:tcW w:w="1805" w:type="pct"/>
            <w:tcBorders>
              <w:top w:val="single" w:sz="4" w:space="0" w:color="auto"/>
              <w:left w:val="single" w:sz="4" w:space="0" w:color="auto"/>
              <w:bottom w:val="single" w:sz="4" w:space="0" w:color="auto"/>
              <w:right w:val="single" w:sz="4" w:space="0" w:color="auto"/>
            </w:tcBorders>
          </w:tcPr>
          <w:p w14:paraId="47C8CAA9" w14:textId="77777777" w:rsidR="000F2119" w:rsidRPr="009164AF" w:rsidRDefault="000F2119" w:rsidP="00BD4089">
            <w:pPr>
              <w:pStyle w:val="Tabletext"/>
            </w:pPr>
            <w:r w:rsidRPr="009164AF">
              <w:t xml:space="preserve">WAIT UNTIL BERTH </w:t>
            </w:r>
            <w:r>
              <w:t>IS AVAILABLE</w:t>
            </w:r>
          </w:p>
        </w:tc>
        <w:tc>
          <w:tcPr>
            <w:tcW w:w="3195" w:type="pct"/>
            <w:tcBorders>
              <w:top w:val="single" w:sz="4" w:space="0" w:color="auto"/>
              <w:left w:val="single" w:sz="4" w:space="0" w:color="auto"/>
              <w:bottom w:val="single" w:sz="4" w:space="0" w:color="auto"/>
              <w:right w:val="single" w:sz="4" w:space="0" w:color="auto"/>
            </w:tcBorders>
          </w:tcPr>
          <w:p w14:paraId="7D1380C5" w14:textId="77777777" w:rsidR="000F2119" w:rsidRPr="009164AF" w:rsidRDefault="000F2119" w:rsidP="00BD4089">
            <w:pPr>
              <w:pStyle w:val="Tabletext"/>
            </w:pPr>
            <w:r w:rsidRPr="009164AF">
              <w:t xml:space="preserve">Instructing or advising a </w:t>
            </w:r>
            <w:r>
              <w:t>ship</w:t>
            </w:r>
            <w:r w:rsidRPr="009164AF">
              <w:t xml:space="preserve"> to wait until the berth is </w:t>
            </w:r>
            <w:r>
              <w:t>available</w:t>
            </w:r>
          </w:p>
        </w:tc>
      </w:tr>
    </w:tbl>
    <w:p w14:paraId="619D7A29" w14:textId="77777777" w:rsidR="00C445F7" w:rsidRPr="00C445F7" w:rsidRDefault="00C445F7" w:rsidP="00E15A7D">
      <w:pPr>
        <w:pStyle w:val="Rubrik4"/>
      </w:pPr>
      <w:r w:rsidRPr="00C445F7">
        <w:t>Departure from berth</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C445F7" w:rsidRPr="009164AF" w14:paraId="78E9E8B3" w14:textId="77777777" w:rsidTr="000F2119">
        <w:trPr>
          <w:trHeight w:val="360"/>
          <w:tblHeader/>
        </w:trPr>
        <w:tc>
          <w:tcPr>
            <w:tcW w:w="1806" w:type="pct"/>
            <w:shd w:val="clear" w:color="auto" w:fill="D9E2F3"/>
            <w:vAlign w:val="center"/>
          </w:tcPr>
          <w:p w14:paraId="71645095" w14:textId="77777777" w:rsidR="00C445F7" w:rsidRPr="009164AF" w:rsidRDefault="00C445F7" w:rsidP="00B04805">
            <w:pPr>
              <w:spacing w:before="60" w:after="60"/>
              <w:ind w:left="113" w:right="113"/>
              <w:rPr>
                <w:b/>
                <w:color w:val="026699"/>
                <w:sz w:val="20"/>
                <w:lang w:val="en-US"/>
              </w:rPr>
            </w:pPr>
            <w:r w:rsidRPr="009164AF">
              <w:rPr>
                <w:b/>
                <w:color w:val="026699"/>
                <w:sz w:val="20"/>
                <w:lang w:val="en-US"/>
              </w:rPr>
              <w:t>Message Element</w:t>
            </w:r>
          </w:p>
        </w:tc>
        <w:tc>
          <w:tcPr>
            <w:tcW w:w="3194" w:type="pct"/>
            <w:shd w:val="clear" w:color="auto" w:fill="D9E2F3"/>
            <w:vAlign w:val="center"/>
          </w:tcPr>
          <w:p w14:paraId="30744E3B" w14:textId="77777777" w:rsidR="00C445F7" w:rsidRPr="009164AF" w:rsidRDefault="00C445F7" w:rsidP="00B04805">
            <w:pPr>
              <w:spacing w:before="60" w:after="60"/>
              <w:ind w:left="113" w:right="113"/>
              <w:rPr>
                <w:b/>
                <w:color w:val="026699"/>
                <w:sz w:val="20"/>
                <w:lang w:val="en-US"/>
              </w:rPr>
            </w:pPr>
            <w:r w:rsidRPr="009164AF">
              <w:rPr>
                <w:b/>
                <w:color w:val="026699"/>
                <w:sz w:val="20"/>
                <w:lang w:val="en-US"/>
              </w:rPr>
              <w:t>Message Intent</w:t>
            </w:r>
          </w:p>
        </w:tc>
      </w:tr>
      <w:tr w:rsidR="00C445F7" w:rsidRPr="009164AF" w14:paraId="0D85FCFC" w14:textId="77777777" w:rsidTr="000F2119">
        <w:trPr>
          <w:trHeight w:val="64"/>
        </w:trPr>
        <w:tc>
          <w:tcPr>
            <w:tcW w:w="1806" w:type="pct"/>
            <w:tcBorders>
              <w:top w:val="single" w:sz="4" w:space="0" w:color="auto"/>
              <w:left w:val="single" w:sz="4" w:space="0" w:color="auto"/>
              <w:bottom w:val="single" w:sz="4" w:space="0" w:color="auto"/>
              <w:right w:val="single" w:sz="4" w:space="0" w:color="auto"/>
            </w:tcBorders>
          </w:tcPr>
          <w:p w14:paraId="40910EDE" w14:textId="77777777" w:rsidR="00C445F7" w:rsidRPr="009164AF" w:rsidRDefault="00C445F7" w:rsidP="00B04805">
            <w:pPr>
              <w:spacing w:before="60" w:after="60"/>
              <w:ind w:left="113" w:right="113"/>
              <w:rPr>
                <w:color w:val="000000" w:themeColor="text1"/>
                <w:sz w:val="20"/>
              </w:rPr>
            </w:pPr>
            <w:r w:rsidRPr="009164AF">
              <w:rPr>
                <w:color w:val="000000" w:themeColor="text1"/>
                <w:sz w:val="20"/>
              </w:rPr>
              <w:t>REPORT WHEN SINGLED UP</w:t>
            </w:r>
          </w:p>
        </w:tc>
        <w:tc>
          <w:tcPr>
            <w:tcW w:w="3194" w:type="pct"/>
            <w:tcBorders>
              <w:top w:val="single" w:sz="4" w:space="0" w:color="auto"/>
              <w:left w:val="single" w:sz="4" w:space="0" w:color="auto"/>
              <w:bottom w:val="single" w:sz="4" w:space="0" w:color="auto"/>
              <w:right w:val="single" w:sz="4" w:space="0" w:color="auto"/>
            </w:tcBorders>
          </w:tcPr>
          <w:p w14:paraId="17F42D99" w14:textId="77777777"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r w:rsidR="003728D9">
              <w:rPr>
                <w:color w:val="000000" w:themeColor="text1"/>
                <w:sz w:val="20"/>
              </w:rPr>
              <w:t>ship</w:t>
            </w:r>
            <w:r w:rsidRPr="009164AF">
              <w:rPr>
                <w:color w:val="000000" w:themeColor="text1"/>
                <w:sz w:val="20"/>
              </w:rPr>
              <w:t xml:space="preserve"> to report when it has singled up</w:t>
            </w:r>
          </w:p>
        </w:tc>
      </w:tr>
      <w:tr w:rsidR="00C445F7" w:rsidRPr="009164AF" w14:paraId="14240DCE" w14:textId="77777777" w:rsidTr="000F2119">
        <w:trPr>
          <w:trHeight w:val="64"/>
        </w:trPr>
        <w:tc>
          <w:tcPr>
            <w:tcW w:w="1806" w:type="pct"/>
            <w:tcBorders>
              <w:top w:val="single" w:sz="4" w:space="0" w:color="auto"/>
              <w:left w:val="single" w:sz="4" w:space="0" w:color="auto"/>
              <w:bottom w:val="single" w:sz="4" w:space="0" w:color="auto"/>
              <w:right w:val="single" w:sz="4" w:space="0" w:color="auto"/>
            </w:tcBorders>
            <w:shd w:val="clear" w:color="auto" w:fill="auto"/>
          </w:tcPr>
          <w:p w14:paraId="6846FE13" w14:textId="77777777" w:rsidR="00C445F7" w:rsidRPr="009164AF" w:rsidRDefault="00C445F7" w:rsidP="00B04805">
            <w:pPr>
              <w:spacing w:before="60" w:after="60"/>
              <w:ind w:left="113" w:right="113"/>
              <w:rPr>
                <w:color w:val="000000" w:themeColor="text1"/>
                <w:sz w:val="20"/>
              </w:rPr>
            </w:pPr>
            <w:r w:rsidRPr="009164AF">
              <w:rPr>
                <w:color w:val="000000" w:themeColor="text1"/>
                <w:sz w:val="20"/>
              </w:rPr>
              <w:t xml:space="preserve">REPORT WHEN READY TO DEPART </w:t>
            </w:r>
          </w:p>
        </w:tc>
        <w:tc>
          <w:tcPr>
            <w:tcW w:w="3194" w:type="pct"/>
            <w:tcBorders>
              <w:top w:val="single" w:sz="4" w:space="0" w:color="auto"/>
              <w:left w:val="single" w:sz="4" w:space="0" w:color="auto"/>
              <w:bottom w:val="single" w:sz="4" w:space="0" w:color="auto"/>
              <w:right w:val="single" w:sz="4" w:space="0" w:color="auto"/>
            </w:tcBorders>
            <w:shd w:val="clear" w:color="auto" w:fill="auto"/>
          </w:tcPr>
          <w:p w14:paraId="068E1764" w14:textId="77777777"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r w:rsidR="003728D9">
              <w:rPr>
                <w:color w:val="000000" w:themeColor="text1"/>
                <w:sz w:val="20"/>
              </w:rPr>
              <w:t>ship</w:t>
            </w:r>
            <w:r w:rsidRPr="009164AF">
              <w:rPr>
                <w:color w:val="000000" w:themeColor="text1"/>
                <w:sz w:val="20"/>
              </w:rPr>
              <w:t xml:space="preserve"> to report when the last line has been let go</w:t>
            </w:r>
          </w:p>
        </w:tc>
      </w:tr>
      <w:tr w:rsidR="00C445F7" w:rsidRPr="009164AF" w14:paraId="7708E9BB" w14:textId="77777777" w:rsidTr="000F2119">
        <w:trPr>
          <w:trHeight w:val="64"/>
        </w:trPr>
        <w:tc>
          <w:tcPr>
            <w:tcW w:w="1806" w:type="pct"/>
            <w:tcBorders>
              <w:top w:val="single" w:sz="4" w:space="0" w:color="auto"/>
              <w:left w:val="single" w:sz="4" w:space="0" w:color="auto"/>
              <w:bottom w:val="single" w:sz="4" w:space="0" w:color="auto"/>
              <w:right w:val="single" w:sz="4" w:space="0" w:color="auto"/>
            </w:tcBorders>
          </w:tcPr>
          <w:p w14:paraId="46324D56" w14:textId="77777777" w:rsidR="00C445F7" w:rsidRPr="009164AF" w:rsidRDefault="00C445F7" w:rsidP="00B04805">
            <w:pPr>
              <w:spacing w:before="60" w:after="60"/>
              <w:ind w:left="113" w:right="113"/>
              <w:rPr>
                <w:color w:val="000000" w:themeColor="text1"/>
                <w:sz w:val="20"/>
              </w:rPr>
            </w:pPr>
            <w:r w:rsidRPr="009164AF">
              <w:rPr>
                <w:color w:val="000000" w:themeColor="text1"/>
                <w:sz w:val="20"/>
              </w:rPr>
              <w:t>REPORT (</w:t>
            </w:r>
            <w:r w:rsidRPr="009164AF">
              <w:rPr>
                <w:rFonts w:hint="eastAsia"/>
                <w:color w:val="000000" w:themeColor="text1"/>
                <w:sz w:val="20"/>
                <w:lang w:eastAsia="ko-KR"/>
              </w:rPr>
              <w:t>XX minutes</w:t>
            </w:r>
            <w:r w:rsidRPr="009164AF">
              <w:rPr>
                <w:color w:val="000000" w:themeColor="text1"/>
                <w:sz w:val="20"/>
              </w:rPr>
              <w:t>) BEFORE DEPARTURE</w:t>
            </w:r>
          </w:p>
        </w:tc>
        <w:tc>
          <w:tcPr>
            <w:tcW w:w="3194" w:type="pct"/>
            <w:tcBorders>
              <w:top w:val="single" w:sz="4" w:space="0" w:color="auto"/>
              <w:left w:val="single" w:sz="4" w:space="0" w:color="auto"/>
              <w:bottom w:val="single" w:sz="4" w:space="0" w:color="auto"/>
              <w:right w:val="single" w:sz="4" w:space="0" w:color="auto"/>
            </w:tcBorders>
          </w:tcPr>
          <w:p w14:paraId="12CDAA3F" w14:textId="77777777"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r w:rsidR="003728D9">
              <w:rPr>
                <w:color w:val="000000" w:themeColor="text1"/>
                <w:sz w:val="20"/>
              </w:rPr>
              <w:t xml:space="preserve">ship </w:t>
            </w:r>
            <w:r w:rsidRPr="009164AF">
              <w:rPr>
                <w:color w:val="000000" w:themeColor="text1"/>
                <w:sz w:val="20"/>
              </w:rPr>
              <w:t>to report a specified amount of time before departing</w:t>
            </w:r>
          </w:p>
        </w:tc>
      </w:tr>
    </w:tbl>
    <w:p w14:paraId="2BFBA9A4" w14:textId="77777777" w:rsidR="00C445F7" w:rsidRDefault="00D16239" w:rsidP="00E15A7D">
      <w:pPr>
        <w:pStyle w:val="Rubrik3"/>
      </w:pPr>
      <w:bookmarkStart w:id="163" w:name="_Toc63248811"/>
      <w:bookmarkStart w:id="164" w:name="_Toc67943071"/>
      <w:r w:rsidRPr="00C445F7">
        <w:t>PROCEEDING FROM OR TO AN ALONGSIDE BERTH OR ANCHORAGE</w:t>
      </w:r>
      <w:bookmarkEnd w:id="163"/>
      <w:bookmarkEnd w:id="164"/>
      <w:r w:rsidRPr="00C445F7">
        <w:t xml:space="preserve"> </w:t>
      </w:r>
    </w:p>
    <w:p w14:paraId="70A7B20C" w14:textId="77777777" w:rsidR="00C445F7" w:rsidRDefault="00C445F7" w:rsidP="00E15A7D">
      <w:pPr>
        <w:pStyle w:val="Rubrik4"/>
      </w:pPr>
      <w:r w:rsidRPr="00C445F7">
        <w:t xml:space="preserve">Approving </w:t>
      </w:r>
      <w:r w:rsidR="00D16239">
        <w:t>p</w:t>
      </w:r>
      <w:r w:rsidRPr="00C445F7">
        <w:t xml:space="preserve">ermission to proceed </w:t>
      </w:r>
    </w:p>
    <w:p w14:paraId="6C665C69" w14:textId="77777777" w:rsidR="00C445F7" w:rsidRPr="00D54B83" w:rsidRDefault="00C445F7" w:rsidP="00C445F7">
      <w:pPr>
        <w:pStyle w:val="Brdtext"/>
      </w:pPr>
      <w:r w:rsidRPr="00D54B83">
        <w:t xml:space="preserve">Based on the information available, the VTS assesses that it is safe and gives approval for the </w:t>
      </w:r>
      <w:r w:rsidR="003728D9">
        <w:t>ship</w:t>
      </w:r>
      <w:r w:rsidRPr="00D54B83">
        <w:t xml:space="preserve"> to proceed from or to an alongside berth or anchorage, subject to the discretion of the Master. </w:t>
      </w:r>
    </w:p>
    <w:p w14:paraId="2DF41145" w14:textId="77777777" w:rsidR="00C445F7" w:rsidRDefault="00C445F7" w:rsidP="00C445F7">
      <w:pPr>
        <w:pStyle w:val="Brdtext"/>
      </w:pPr>
      <w:r w:rsidRPr="00D54B83">
        <w:t>Prior to</w:t>
      </w:r>
      <w:r w:rsidR="003A537C">
        <w:t>,</w:t>
      </w:r>
      <w:r w:rsidRPr="00D54B83">
        <w:t xml:space="preserve"> or immediately following</w:t>
      </w:r>
      <w:r w:rsidR="003A537C">
        <w:t>,</w:t>
      </w:r>
      <w:r w:rsidRPr="00D54B83">
        <w:t xml:space="preserve"> a request to proceed </w:t>
      </w:r>
      <w:r w:rsidRPr="00085F66">
        <w:rPr>
          <w:bCs/>
        </w:rPr>
        <w:t>from</w:t>
      </w:r>
      <w:r w:rsidRPr="00D54B83">
        <w:t xml:space="preserve"> a</w:t>
      </w:r>
      <w:r w:rsidR="003A537C">
        <w:t>n</w:t>
      </w:r>
      <w:r w:rsidRPr="00D54B83">
        <w:t xml:space="preserve"> </w:t>
      </w:r>
      <w:r w:rsidR="003A537C">
        <w:t xml:space="preserve">alongside </w:t>
      </w:r>
      <w:r w:rsidRPr="00D54B83">
        <w:t xml:space="preserve">berth or anchorage, the </w:t>
      </w:r>
      <w:r w:rsidR="003728D9">
        <w:t>ship</w:t>
      </w:r>
      <w:r w:rsidR="003728D9" w:rsidRPr="00D54B83">
        <w:t xml:space="preserve"> </w:t>
      </w:r>
      <w:r w:rsidRPr="00D54B83">
        <w:t xml:space="preserve">should be notified of the position and intentions of other traffic or any other conflict avoidance measures and, after approval has been given, other </w:t>
      </w:r>
      <w:r w:rsidR="003728D9">
        <w:t>ship</w:t>
      </w:r>
      <w:r w:rsidR="003728D9" w:rsidRPr="00D54B83">
        <w:t xml:space="preserve">s </w:t>
      </w:r>
      <w:r w:rsidRPr="00D54B83">
        <w:t xml:space="preserve">should be notified of the impending departure (see section on “Provision of Traffic Information”). </w:t>
      </w:r>
    </w:p>
    <w:tbl>
      <w:tblPr>
        <w:tblpPr w:leftFromText="180" w:rightFromText="180" w:vertAnchor="text" w:horzAnchor="margin" w:tblpY="277"/>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C445F7" w:rsidRPr="009164AF" w14:paraId="5F4878C7" w14:textId="77777777" w:rsidTr="00B04805">
        <w:trPr>
          <w:trHeight w:val="360"/>
          <w:tblHeader/>
        </w:trPr>
        <w:tc>
          <w:tcPr>
            <w:tcW w:w="1807" w:type="pct"/>
            <w:shd w:val="clear" w:color="auto" w:fill="D9E2F3"/>
            <w:vAlign w:val="center"/>
          </w:tcPr>
          <w:p w14:paraId="074757EA" w14:textId="77777777" w:rsidR="00C445F7" w:rsidRPr="009164AF" w:rsidRDefault="00C445F7" w:rsidP="00C445F7">
            <w:pPr>
              <w:pStyle w:val="Tableheading"/>
            </w:pPr>
            <w:r w:rsidRPr="009164AF">
              <w:t>Message Element</w:t>
            </w:r>
          </w:p>
        </w:tc>
        <w:tc>
          <w:tcPr>
            <w:tcW w:w="3193" w:type="pct"/>
            <w:shd w:val="clear" w:color="auto" w:fill="D9E2F3"/>
            <w:vAlign w:val="center"/>
          </w:tcPr>
          <w:p w14:paraId="5704694C" w14:textId="77777777" w:rsidR="00C445F7" w:rsidRPr="009164AF" w:rsidRDefault="00C445F7" w:rsidP="00C445F7">
            <w:pPr>
              <w:pStyle w:val="Tableheading"/>
            </w:pPr>
            <w:r w:rsidRPr="009164AF">
              <w:t>Message Intent</w:t>
            </w:r>
          </w:p>
        </w:tc>
      </w:tr>
      <w:tr w:rsidR="00C445F7" w:rsidRPr="009164AF" w14:paraId="39267969" w14:textId="77777777" w:rsidTr="00B04805">
        <w:trPr>
          <w:trHeight w:val="64"/>
        </w:trPr>
        <w:tc>
          <w:tcPr>
            <w:tcW w:w="1807" w:type="pct"/>
          </w:tcPr>
          <w:p w14:paraId="7A4E40E8" w14:textId="77777777" w:rsidR="00C445F7" w:rsidRPr="009164AF" w:rsidRDefault="00C445F7" w:rsidP="00C445F7">
            <w:pPr>
              <w:pStyle w:val="Tabletext"/>
            </w:pPr>
            <w:r w:rsidRPr="009164AF">
              <w:t xml:space="preserve">PERMISSION </w:t>
            </w:r>
          </w:p>
          <w:p w14:paraId="271D0396" w14:textId="77777777" w:rsidR="00C445F7" w:rsidRPr="009164AF" w:rsidRDefault="00C445F7" w:rsidP="00C445F7">
            <w:pPr>
              <w:pStyle w:val="Tabletext"/>
              <w:ind w:left="557"/>
            </w:pPr>
            <w:r w:rsidRPr="009164AF">
              <w:t xml:space="preserve">TO (enter / depart / proceed) </w:t>
            </w:r>
          </w:p>
          <w:p w14:paraId="1F1F5C59" w14:textId="77777777" w:rsidR="00C445F7" w:rsidRPr="009164AF" w:rsidRDefault="00C445F7" w:rsidP="00C445F7">
            <w:pPr>
              <w:pStyle w:val="Tabletext"/>
              <w:ind w:left="557"/>
            </w:pPr>
            <w:r w:rsidRPr="009164AF">
              <w:t>FROM/TO (berth/anchorage/ lock/creek)</w:t>
            </w:r>
          </w:p>
          <w:p w14:paraId="1126876B" w14:textId="77777777" w:rsidR="00C445F7" w:rsidRPr="009164AF" w:rsidRDefault="00C445F7" w:rsidP="00C445F7">
            <w:pPr>
              <w:pStyle w:val="Tabletext"/>
              <w:ind w:left="557"/>
            </w:pPr>
            <w:r w:rsidRPr="009164AF">
              <w:t>[TO (location and/or subject to condition)]</w:t>
            </w:r>
          </w:p>
        </w:tc>
        <w:tc>
          <w:tcPr>
            <w:tcW w:w="3193" w:type="pct"/>
          </w:tcPr>
          <w:p w14:paraId="0E25D97C" w14:textId="77777777" w:rsidR="00C445F7" w:rsidRPr="00C445F7" w:rsidRDefault="00C445F7" w:rsidP="00C445F7">
            <w:pPr>
              <w:pStyle w:val="Tabletext"/>
            </w:pPr>
            <w:r w:rsidRPr="00C445F7">
              <w:t xml:space="preserve">Permission has been granted to proceed to undertake an activity (eg enter, depart, proceed) </w:t>
            </w:r>
          </w:p>
          <w:p w14:paraId="5D1513B5" w14:textId="77777777" w:rsidR="00C445F7" w:rsidRPr="00C445F7" w:rsidRDefault="00C445F7" w:rsidP="00C445F7">
            <w:pPr>
              <w:pStyle w:val="Tabletext"/>
            </w:pPr>
            <w:r w:rsidRPr="00C445F7">
              <w:t xml:space="preserve">From a location (eg berth, anchorage area, lock, creek, fairway, pilotage area) from (departure) or to (arrival) which permission has been granted </w:t>
            </w:r>
          </w:p>
          <w:p w14:paraId="0CA1E04C" w14:textId="77777777" w:rsidR="00C445F7" w:rsidRPr="009164AF" w:rsidRDefault="00C445F7" w:rsidP="00C445F7">
            <w:pPr>
              <w:pStyle w:val="Tabletext"/>
            </w:pPr>
            <w:r w:rsidRPr="00C445F7">
              <w:t>[Optional - Destination or other conditions may be included as appropriate]</w:t>
            </w:r>
          </w:p>
        </w:tc>
      </w:tr>
    </w:tbl>
    <w:p w14:paraId="140C74A8" w14:textId="77777777" w:rsidR="00C445F7" w:rsidRPr="009164AF" w:rsidRDefault="00C445F7" w:rsidP="00C445F7">
      <w:pPr>
        <w:pStyle w:val="Brdtext"/>
      </w:pPr>
    </w:p>
    <w:p w14:paraId="3CE41DC2" w14:textId="77777777" w:rsidR="00C445F7" w:rsidRPr="009164AF" w:rsidRDefault="00C445F7" w:rsidP="00C445F7">
      <w:pPr>
        <w:pStyle w:val="Brdtext"/>
        <w:rPr>
          <w:color w:val="000000"/>
        </w:rPr>
      </w:pPr>
      <w:r w:rsidRPr="009164AF">
        <w:t xml:space="preserve">Example where a VTS provides permission to proceed from a location: </w:t>
      </w:r>
    </w:p>
    <w:tbl>
      <w:tblPr>
        <w:tblStyle w:val="Tabellrutnt"/>
        <w:tblW w:w="0" w:type="auto"/>
        <w:jc w:val="center"/>
        <w:tblLook w:val="04A0" w:firstRow="1" w:lastRow="0" w:firstColumn="1" w:lastColumn="0" w:noHBand="0" w:noVBand="1"/>
      </w:tblPr>
      <w:tblGrid>
        <w:gridCol w:w="2476"/>
        <w:gridCol w:w="6540"/>
      </w:tblGrid>
      <w:tr w:rsidR="00C445F7" w:rsidRPr="009164AF" w14:paraId="50C27679" w14:textId="77777777" w:rsidTr="00C445F7">
        <w:trPr>
          <w:trHeight w:val="361"/>
          <w:jc w:val="center"/>
        </w:trPr>
        <w:tc>
          <w:tcPr>
            <w:tcW w:w="2476" w:type="dxa"/>
            <w:shd w:val="clear" w:color="auto" w:fill="FADBD1"/>
          </w:tcPr>
          <w:p w14:paraId="16567552" w14:textId="77777777" w:rsidR="00C445F7" w:rsidRPr="009164AF" w:rsidRDefault="00C445F7" w:rsidP="00C445F7">
            <w:pPr>
              <w:pStyle w:val="Tableheading"/>
            </w:pPr>
            <w:r w:rsidRPr="009164AF">
              <w:t>VTS</w:t>
            </w:r>
          </w:p>
        </w:tc>
        <w:tc>
          <w:tcPr>
            <w:tcW w:w="6540" w:type="dxa"/>
            <w:shd w:val="clear" w:color="auto" w:fill="FADBD1"/>
          </w:tcPr>
          <w:p w14:paraId="0DDF761A" w14:textId="77777777" w:rsidR="00C445F7" w:rsidRPr="009164AF" w:rsidRDefault="00085F66" w:rsidP="00237F31">
            <w:pPr>
              <w:pStyle w:val="Tabletext"/>
            </w:pPr>
            <w:r>
              <w:t>(s</w:t>
            </w:r>
            <w:r w:rsidR="003728D9">
              <w:t>hip</w:t>
            </w:r>
            <w:r w:rsidR="003728D9" w:rsidRPr="009164AF">
              <w:t xml:space="preserve"> </w:t>
            </w:r>
            <w:r w:rsidR="00C445F7" w:rsidRPr="009164AF">
              <w:t>name) PERMISSION TO (depart / proceed) FROM (berth/anchorage/lock/creek). [Subject to condition]</w:t>
            </w:r>
          </w:p>
        </w:tc>
      </w:tr>
    </w:tbl>
    <w:p w14:paraId="4F47CE2E" w14:textId="77777777" w:rsidR="00C445F7" w:rsidRPr="009164AF" w:rsidRDefault="00C445F7" w:rsidP="00C445F7">
      <w:pPr>
        <w:pStyle w:val="Brdtext"/>
      </w:pPr>
    </w:p>
    <w:p w14:paraId="10BDACD4" w14:textId="77777777" w:rsidR="00C445F7" w:rsidRPr="009164AF" w:rsidRDefault="00C445F7" w:rsidP="00C445F7">
      <w:pPr>
        <w:pStyle w:val="Brdtext"/>
      </w:pPr>
      <w:r w:rsidRPr="009164AF">
        <w:t xml:space="preserve">Example where </w:t>
      </w:r>
      <w:r w:rsidR="004B3877" w:rsidRPr="00007D1B">
        <w:t xml:space="preserve">a </w:t>
      </w:r>
      <w:r w:rsidRPr="00007D1B">
        <w:t>V</w:t>
      </w:r>
      <w:r w:rsidRPr="009164AF">
        <w:t>TS provides permission to proceed to a location:</w:t>
      </w:r>
    </w:p>
    <w:tbl>
      <w:tblPr>
        <w:tblStyle w:val="Tabellrutnt"/>
        <w:tblW w:w="0" w:type="auto"/>
        <w:jc w:val="center"/>
        <w:tblLook w:val="04A0" w:firstRow="1" w:lastRow="0" w:firstColumn="1" w:lastColumn="0" w:noHBand="0" w:noVBand="1"/>
      </w:tblPr>
      <w:tblGrid>
        <w:gridCol w:w="2547"/>
        <w:gridCol w:w="6558"/>
      </w:tblGrid>
      <w:tr w:rsidR="00C445F7" w:rsidRPr="009164AF" w14:paraId="7EBBCC0C" w14:textId="77777777" w:rsidTr="00B04805">
        <w:trPr>
          <w:trHeight w:val="353"/>
          <w:jc w:val="center"/>
        </w:trPr>
        <w:tc>
          <w:tcPr>
            <w:tcW w:w="2547" w:type="dxa"/>
            <w:shd w:val="clear" w:color="auto" w:fill="FADBD1"/>
          </w:tcPr>
          <w:p w14:paraId="579C0CFE" w14:textId="77777777" w:rsidR="00C445F7" w:rsidRPr="009164AF" w:rsidRDefault="00C445F7" w:rsidP="00C445F7">
            <w:pPr>
              <w:pStyle w:val="Tableheading"/>
            </w:pPr>
            <w:r w:rsidRPr="009164AF">
              <w:t>VTS</w:t>
            </w:r>
          </w:p>
        </w:tc>
        <w:tc>
          <w:tcPr>
            <w:tcW w:w="6558" w:type="dxa"/>
            <w:shd w:val="clear" w:color="auto" w:fill="FADBD1"/>
          </w:tcPr>
          <w:p w14:paraId="18AB4D29" w14:textId="77777777" w:rsidR="00C445F7" w:rsidRPr="009164AF" w:rsidRDefault="00C445F7" w:rsidP="00C445F7">
            <w:pPr>
              <w:pStyle w:val="Tabletext"/>
            </w:pPr>
            <w:r w:rsidRPr="009164AF">
              <w:t>PERMISSION TO PROCEED TO (berth name/anchorage designator)</w:t>
            </w:r>
          </w:p>
        </w:tc>
      </w:tr>
    </w:tbl>
    <w:p w14:paraId="058FE45F" w14:textId="77777777" w:rsidR="00C445F7" w:rsidRPr="009164AF" w:rsidRDefault="00C445F7" w:rsidP="00C445F7">
      <w:pPr>
        <w:pStyle w:val="Brdtext"/>
      </w:pPr>
    </w:p>
    <w:p w14:paraId="7C38B54C" w14:textId="77777777" w:rsidR="00C445F7" w:rsidRPr="00C445F7" w:rsidRDefault="00C445F7" w:rsidP="00E15A7D">
      <w:pPr>
        <w:pStyle w:val="Rubrik4"/>
      </w:pPr>
      <w:r w:rsidRPr="00C445F7">
        <w:lastRenderedPageBreak/>
        <w:t xml:space="preserve">Denying </w:t>
      </w:r>
      <w:r w:rsidR="00D16239">
        <w:t>p</w:t>
      </w:r>
      <w:r w:rsidRPr="00C445F7">
        <w:t xml:space="preserve">ermission to </w:t>
      </w:r>
      <w:r w:rsidR="00D16239">
        <w:t>p</w:t>
      </w:r>
      <w:r w:rsidRPr="00C445F7">
        <w:t>roceed</w:t>
      </w:r>
    </w:p>
    <w:p w14:paraId="26902BEF" w14:textId="77777777" w:rsidR="00C445F7" w:rsidRPr="009164AF" w:rsidRDefault="00C445F7" w:rsidP="00C445F7">
      <w:pPr>
        <w:pStyle w:val="Brdtext"/>
      </w:pPr>
      <w:r w:rsidRPr="009164AF">
        <w:t xml:space="preserve">If the VTS assesses that it is not safe for a </w:t>
      </w:r>
      <w:r w:rsidR="003728D9">
        <w:t>ship</w:t>
      </w:r>
      <w:r w:rsidR="003728D9" w:rsidRPr="009164AF">
        <w:t xml:space="preserve"> </w:t>
      </w:r>
      <w:r w:rsidRPr="009164AF">
        <w:t xml:space="preserve">to proceed from or to a berth or anchorage, the response from VTS should be direct to the </w:t>
      </w:r>
      <w:r w:rsidR="003728D9">
        <w:t>ship</w:t>
      </w:r>
      <w:r w:rsidR="003728D9" w:rsidRPr="009164AF">
        <w:t xml:space="preserve"> </w:t>
      </w:r>
      <w:r w:rsidRPr="009164AF">
        <w:t xml:space="preserve">and the response must be unambiguous, clear and issued with the message marker </w:t>
      </w:r>
      <w:r w:rsidR="003A537C" w:rsidRPr="009164AF">
        <w:t>INSTRUCTION</w:t>
      </w:r>
      <w:r w:rsidRPr="009164AF">
        <w:t xml:space="preserve">. </w:t>
      </w:r>
    </w:p>
    <w:tbl>
      <w:tblPr>
        <w:tblpPr w:leftFromText="180" w:rightFromText="180" w:vertAnchor="text" w:horzAnchor="margin" w:tblpY="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610F0AB5" w14:textId="77777777" w:rsidTr="000F2119">
        <w:trPr>
          <w:trHeight w:val="360"/>
          <w:tblHeader/>
        </w:trPr>
        <w:tc>
          <w:tcPr>
            <w:tcW w:w="1805" w:type="pct"/>
            <w:shd w:val="clear" w:color="auto" w:fill="D9E2F3"/>
            <w:vAlign w:val="center"/>
          </w:tcPr>
          <w:p w14:paraId="03F2251A" w14:textId="77777777" w:rsidR="00C445F7" w:rsidRPr="009164AF" w:rsidRDefault="00C445F7" w:rsidP="00C445F7">
            <w:pPr>
              <w:pStyle w:val="Tableheading"/>
            </w:pPr>
            <w:r w:rsidRPr="009164AF">
              <w:t>Message Element</w:t>
            </w:r>
          </w:p>
        </w:tc>
        <w:tc>
          <w:tcPr>
            <w:tcW w:w="3195" w:type="pct"/>
            <w:shd w:val="clear" w:color="auto" w:fill="D9E2F3"/>
            <w:vAlign w:val="center"/>
          </w:tcPr>
          <w:p w14:paraId="7B860F8A" w14:textId="77777777" w:rsidR="00C445F7" w:rsidRPr="009164AF" w:rsidRDefault="00C445F7" w:rsidP="00C445F7">
            <w:pPr>
              <w:pStyle w:val="Tableheading"/>
            </w:pPr>
            <w:r w:rsidRPr="009164AF">
              <w:t>Message Intent</w:t>
            </w:r>
          </w:p>
        </w:tc>
      </w:tr>
      <w:tr w:rsidR="000F2119" w:rsidRPr="00007D1B" w14:paraId="19A5DEF0" w14:textId="77777777" w:rsidTr="000F2119">
        <w:trPr>
          <w:trHeight w:val="64"/>
        </w:trPr>
        <w:tc>
          <w:tcPr>
            <w:tcW w:w="1805" w:type="pct"/>
            <w:shd w:val="clear" w:color="auto" w:fill="auto"/>
          </w:tcPr>
          <w:p w14:paraId="191A990C" w14:textId="77777777" w:rsidR="000F2119" w:rsidRPr="00085F66" w:rsidRDefault="000F2119" w:rsidP="000F2119">
            <w:pPr>
              <w:pStyle w:val="Tabletext"/>
            </w:pPr>
            <w:r w:rsidRPr="00085F66">
              <w:t>CALL AGAIN IN (time)</w:t>
            </w:r>
          </w:p>
        </w:tc>
        <w:tc>
          <w:tcPr>
            <w:tcW w:w="3195" w:type="pct"/>
            <w:shd w:val="clear" w:color="auto" w:fill="auto"/>
          </w:tcPr>
          <w:p w14:paraId="2C6E2C4A" w14:textId="77777777" w:rsidR="000F2119" w:rsidRPr="00085F66" w:rsidRDefault="000F2119" w:rsidP="000F2119">
            <w:pPr>
              <w:pStyle w:val="Tabletext"/>
            </w:pPr>
            <w:r w:rsidRPr="00085F66">
              <w:t>Requesting ship to call again later or at a specific time</w:t>
            </w:r>
          </w:p>
        </w:tc>
      </w:tr>
      <w:tr w:rsidR="000F2119" w:rsidRPr="009164AF" w14:paraId="60FCBDE7" w14:textId="77777777" w:rsidTr="000F2119">
        <w:trPr>
          <w:trHeight w:val="64"/>
        </w:trPr>
        <w:tc>
          <w:tcPr>
            <w:tcW w:w="1805" w:type="pct"/>
            <w:shd w:val="clear" w:color="auto" w:fill="auto"/>
          </w:tcPr>
          <w:p w14:paraId="0B665EAE" w14:textId="77777777" w:rsidR="000F2119" w:rsidRPr="009164AF" w:rsidRDefault="000F2119" w:rsidP="000F2119">
            <w:pPr>
              <w:pStyle w:val="Tabletext"/>
            </w:pPr>
            <w:r w:rsidRPr="009164AF">
              <w:t>DO NOT (details)</w:t>
            </w:r>
          </w:p>
        </w:tc>
        <w:tc>
          <w:tcPr>
            <w:tcW w:w="3195" w:type="pct"/>
            <w:shd w:val="clear" w:color="auto" w:fill="auto"/>
          </w:tcPr>
          <w:p w14:paraId="714AE33E" w14:textId="77777777" w:rsidR="000F2119" w:rsidRPr="009164AF" w:rsidRDefault="000F2119" w:rsidP="000F2119">
            <w:pPr>
              <w:pStyle w:val="Tabletext"/>
            </w:pPr>
            <w:r w:rsidRPr="009164AF">
              <w:t>Instruction that the permission has not been granted, or activity has been cancelled (eg leave berth)</w:t>
            </w:r>
          </w:p>
        </w:tc>
      </w:tr>
      <w:tr w:rsidR="00C445F7" w:rsidRPr="009164AF" w14:paraId="6E9059E4" w14:textId="77777777" w:rsidTr="000F2119">
        <w:trPr>
          <w:trHeight w:val="64"/>
        </w:trPr>
        <w:tc>
          <w:tcPr>
            <w:tcW w:w="1805" w:type="pct"/>
            <w:shd w:val="clear" w:color="auto" w:fill="auto"/>
          </w:tcPr>
          <w:p w14:paraId="5B0E34D6" w14:textId="77777777" w:rsidR="00C445F7" w:rsidRPr="009164AF" w:rsidRDefault="00C445F7" w:rsidP="00C445F7">
            <w:pPr>
              <w:pStyle w:val="Tabletext"/>
            </w:pPr>
            <w:r w:rsidRPr="009164AF">
              <w:t>NO</w:t>
            </w:r>
          </w:p>
        </w:tc>
        <w:tc>
          <w:tcPr>
            <w:tcW w:w="3195" w:type="pct"/>
            <w:shd w:val="clear" w:color="auto" w:fill="auto"/>
          </w:tcPr>
          <w:p w14:paraId="4B0DE17D" w14:textId="77777777" w:rsidR="00C445F7" w:rsidRPr="009164AF" w:rsidRDefault="00C445F7" w:rsidP="00EA5AF9">
            <w:pPr>
              <w:pStyle w:val="Tabletext"/>
            </w:pPr>
            <w:r w:rsidRPr="009164AF">
              <w:t xml:space="preserve">Response to a </w:t>
            </w:r>
            <w:r w:rsidR="003728D9">
              <w:t>ship</w:t>
            </w:r>
            <w:r w:rsidR="003728D9" w:rsidRPr="009164AF">
              <w:t xml:space="preserve"> </w:t>
            </w:r>
            <w:r w:rsidRPr="009164AF">
              <w:t>request advising that an activity has not been granted.  This should be backed up with a formal instruction</w:t>
            </w:r>
          </w:p>
        </w:tc>
      </w:tr>
      <w:tr w:rsidR="00C445F7" w:rsidRPr="009164AF" w14:paraId="5A68CB88" w14:textId="77777777" w:rsidTr="000F2119">
        <w:trPr>
          <w:trHeight w:val="64"/>
        </w:trPr>
        <w:tc>
          <w:tcPr>
            <w:tcW w:w="1805" w:type="pct"/>
          </w:tcPr>
          <w:p w14:paraId="32D565BB" w14:textId="77777777" w:rsidR="00C445F7" w:rsidRPr="009164AF" w:rsidRDefault="00C445F7" w:rsidP="00C445F7">
            <w:pPr>
              <w:pStyle w:val="Tabletext"/>
            </w:pPr>
            <w:r w:rsidRPr="009164AF">
              <w:t>REMAIN (alongside/berth/anchorage) (give reason)</w:t>
            </w:r>
          </w:p>
        </w:tc>
        <w:tc>
          <w:tcPr>
            <w:tcW w:w="3195" w:type="pct"/>
          </w:tcPr>
          <w:p w14:paraId="3FAC91F9" w14:textId="77777777" w:rsidR="00C445F7" w:rsidRPr="009164AF" w:rsidRDefault="00C445F7" w:rsidP="00EA5AF9">
            <w:pPr>
              <w:pStyle w:val="Tabletext"/>
            </w:pPr>
            <w:r w:rsidRPr="009164AF">
              <w:t xml:space="preserve">Instruct the </w:t>
            </w:r>
            <w:r w:rsidR="003728D9">
              <w:t>ship</w:t>
            </w:r>
            <w:r w:rsidR="003728D9" w:rsidRPr="009164AF">
              <w:t xml:space="preserve"> </w:t>
            </w:r>
            <w:r w:rsidRPr="009164AF">
              <w:t>to hold position at a location (eg alongside, a berth, anchorage) for a specified reason</w:t>
            </w:r>
          </w:p>
        </w:tc>
      </w:tr>
    </w:tbl>
    <w:p w14:paraId="01550497" w14:textId="77777777" w:rsidR="00C445F7" w:rsidRPr="009164AF" w:rsidRDefault="00C445F7" w:rsidP="00C445F7">
      <w:pPr>
        <w:pStyle w:val="Brdtext"/>
      </w:pPr>
    </w:p>
    <w:p w14:paraId="359DC2B6" w14:textId="77777777" w:rsidR="00C445F7" w:rsidRPr="009164AF" w:rsidRDefault="00C445F7" w:rsidP="00C445F7">
      <w:pPr>
        <w:pStyle w:val="Brdtext"/>
      </w:pPr>
      <w:r w:rsidRPr="009164AF">
        <w:t xml:space="preserve">Example where a VTS denies permission to proceed from a location: </w:t>
      </w:r>
    </w:p>
    <w:tbl>
      <w:tblPr>
        <w:tblStyle w:val="Tabellrutnt"/>
        <w:tblW w:w="0" w:type="auto"/>
        <w:tblInd w:w="562" w:type="dxa"/>
        <w:tblLook w:val="04A0" w:firstRow="1" w:lastRow="0" w:firstColumn="1" w:lastColumn="0" w:noHBand="0" w:noVBand="1"/>
      </w:tblPr>
      <w:tblGrid>
        <w:gridCol w:w="2552"/>
        <w:gridCol w:w="6379"/>
      </w:tblGrid>
      <w:tr w:rsidR="00C445F7" w:rsidRPr="009164AF" w14:paraId="05D54E14" w14:textId="77777777" w:rsidTr="00B04805">
        <w:trPr>
          <w:trHeight w:val="912"/>
        </w:trPr>
        <w:tc>
          <w:tcPr>
            <w:tcW w:w="2552" w:type="dxa"/>
            <w:shd w:val="clear" w:color="auto" w:fill="FADBD1"/>
          </w:tcPr>
          <w:p w14:paraId="0043A041" w14:textId="77777777" w:rsidR="00C445F7" w:rsidRPr="009164AF" w:rsidRDefault="00C445F7" w:rsidP="00C445F7">
            <w:pPr>
              <w:pStyle w:val="Tableheading"/>
            </w:pPr>
            <w:r w:rsidRPr="009164AF">
              <w:t>VTS</w:t>
            </w:r>
          </w:p>
        </w:tc>
        <w:tc>
          <w:tcPr>
            <w:tcW w:w="6379" w:type="dxa"/>
            <w:shd w:val="clear" w:color="auto" w:fill="FADBD1"/>
          </w:tcPr>
          <w:p w14:paraId="3D679E47" w14:textId="77777777" w:rsidR="00C445F7" w:rsidRPr="009164AF" w:rsidRDefault="00C445F7" w:rsidP="00C445F7">
            <w:pPr>
              <w:pStyle w:val="Tabletext"/>
            </w:pPr>
            <w:r w:rsidRPr="009164AF">
              <w:t>NO</w:t>
            </w:r>
          </w:p>
          <w:p w14:paraId="4B2FDA44" w14:textId="77777777" w:rsidR="00C445F7" w:rsidRPr="009164AF" w:rsidRDefault="00C445F7" w:rsidP="00097D58">
            <w:pPr>
              <w:pStyle w:val="Tabletext"/>
            </w:pPr>
            <w:r w:rsidRPr="009164AF">
              <w:t>INSTRUCTION. (</w:t>
            </w:r>
            <w:r w:rsidR="003728D9">
              <w:t>ship</w:t>
            </w:r>
            <w:r w:rsidR="00085F66">
              <w:t xml:space="preserve"> name</w:t>
            </w:r>
            <w:r w:rsidRPr="009164AF">
              <w:t>) REMAIN ALONGSIDE/AT (location/anchor) (give reason)  [CALL AGAIN (in … minutes or after event has passed)]</w:t>
            </w:r>
          </w:p>
        </w:tc>
      </w:tr>
    </w:tbl>
    <w:p w14:paraId="632113E7" w14:textId="77777777" w:rsidR="00C445F7" w:rsidRPr="009164AF" w:rsidRDefault="00C445F7" w:rsidP="00C445F7">
      <w:pPr>
        <w:pStyle w:val="Brdtext"/>
      </w:pPr>
    </w:p>
    <w:p w14:paraId="07057F6E" w14:textId="77777777" w:rsidR="00C445F7" w:rsidRPr="009164AF" w:rsidRDefault="00C445F7" w:rsidP="00C445F7">
      <w:pPr>
        <w:pStyle w:val="Brdtext"/>
      </w:pPr>
      <w:r w:rsidRPr="009164AF">
        <w:t>Example where a VTS denies permission to proceed to a location:</w:t>
      </w:r>
    </w:p>
    <w:tbl>
      <w:tblPr>
        <w:tblStyle w:val="Tabellrutnt"/>
        <w:tblW w:w="0" w:type="auto"/>
        <w:jc w:val="center"/>
        <w:tblLook w:val="04A0" w:firstRow="1" w:lastRow="0" w:firstColumn="1" w:lastColumn="0" w:noHBand="0" w:noVBand="1"/>
      </w:tblPr>
      <w:tblGrid>
        <w:gridCol w:w="2541"/>
        <w:gridCol w:w="6526"/>
      </w:tblGrid>
      <w:tr w:rsidR="00C445F7" w:rsidRPr="009164AF" w14:paraId="380865D6" w14:textId="77777777" w:rsidTr="00B04805">
        <w:trPr>
          <w:trHeight w:val="353"/>
          <w:jc w:val="center"/>
        </w:trPr>
        <w:tc>
          <w:tcPr>
            <w:tcW w:w="2541" w:type="dxa"/>
            <w:shd w:val="clear" w:color="auto" w:fill="FADBD1"/>
          </w:tcPr>
          <w:p w14:paraId="78F651C2" w14:textId="77777777" w:rsidR="00C445F7" w:rsidRPr="009164AF" w:rsidRDefault="00C445F7" w:rsidP="00C445F7">
            <w:pPr>
              <w:pStyle w:val="Tableheading"/>
            </w:pPr>
            <w:r w:rsidRPr="009164AF">
              <w:t>VTS</w:t>
            </w:r>
          </w:p>
        </w:tc>
        <w:tc>
          <w:tcPr>
            <w:tcW w:w="6526" w:type="dxa"/>
            <w:shd w:val="clear" w:color="auto" w:fill="FADBD1"/>
          </w:tcPr>
          <w:p w14:paraId="1CAB8587" w14:textId="77777777" w:rsidR="00C445F7" w:rsidRPr="009164AF" w:rsidRDefault="00C445F7" w:rsidP="00C445F7">
            <w:pPr>
              <w:pStyle w:val="Tabletext"/>
            </w:pPr>
            <w:r w:rsidRPr="009164AF">
              <w:t>NO</w:t>
            </w:r>
          </w:p>
          <w:p w14:paraId="7B2E3DDE" w14:textId="77777777" w:rsidR="00C445F7" w:rsidRPr="009164AF" w:rsidRDefault="00C445F7">
            <w:pPr>
              <w:pStyle w:val="Tabletext"/>
            </w:pPr>
            <w:r w:rsidRPr="009164AF">
              <w:t>INSTRUCTION. (</w:t>
            </w:r>
            <w:r w:rsidR="003728D9">
              <w:t>ship</w:t>
            </w:r>
            <w:r w:rsidR="00085F66">
              <w:t xml:space="preserve"> name</w:t>
            </w:r>
            <w:r w:rsidRPr="009164AF">
              <w:t>) DO NOT PROCEED TO (berth name/anchorage designator) (give reason) [instructions and/or notification of expected availability]</w:t>
            </w:r>
          </w:p>
        </w:tc>
      </w:tr>
    </w:tbl>
    <w:p w14:paraId="353783B5" w14:textId="77777777" w:rsidR="00C445F7" w:rsidRDefault="00D16239" w:rsidP="00E15A7D">
      <w:pPr>
        <w:pStyle w:val="Rubrik3"/>
      </w:pPr>
      <w:bookmarkStart w:id="165" w:name="_Toc63248812"/>
      <w:bookmarkStart w:id="166" w:name="_Toc67943072"/>
      <w:r w:rsidRPr="00C445F7">
        <w:t>ANCHOR OPERATIONS</w:t>
      </w:r>
      <w:bookmarkEnd w:id="165"/>
      <w:bookmarkEnd w:id="166"/>
    </w:p>
    <w:p w14:paraId="2DC47CBD" w14:textId="77777777" w:rsidR="007038E2" w:rsidRPr="007038E2" w:rsidRDefault="007038E2" w:rsidP="007038E2">
      <w:pPr>
        <w:pStyle w:val="Heading2separationline"/>
      </w:pPr>
    </w:p>
    <w:p w14:paraId="65F22B29" w14:textId="77777777" w:rsidR="00C445F7" w:rsidRPr="00C445F7" w:rsidRDefault="00C445F7" w:rsidP="00E15A7D">
      <w:pPr>
        <w:pStyle w:val="Rubrik4"/>
      </w:pPr>
      <w:r w:rsidRPr="00C445F7">
        <w:t>Anchoring instructions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567C9202" w14:textId="77777777" w:rsidTr="000F2119">
        <w:trPr>
          <w:trHeight w:val="360"/>
          <w:tblHeader/>
        </w:trPr>
        <w:tc>
          <w:tcPr>
            <w:tcW w:w="1805" w:type="pct"/>
            <w:shd w:val="clear" w:color="auto" w:fill="D9E2F3"/>
            <w:vAlign w:val="center"/>
          </w:tcPr>
          <w:p w14:paraId="166EAF32" w14:textId="77777777" w:rsidR="00C445F7" w:rsidRPr="009164AF" w:rsidRDefault="00C445F7" w:rsidP="00C445F7">
            <w:pPr>
              <w:pStyle w:val="Tableheading"/>
            </w:pPr>
            <w:r w:rsidRPr="009164AF">
              <w:t>Message Element</w:t>
            </w:r>
          </w:p>
        </w:tc>
        <w:tc>
          <w:tcPr>
            <w:tcW w:w="3195" w:type="pct"/>
            <w:shd w:val="clear" w:color="auto" w:fill="D9E2F3"/>
            <w:vAlign w:val="center"/>
          </w:tcPr>
          <w:p w14:paraId="2F43C8D6" w14:textId="77777777" w:rsidR="00C445F7" w:rsidRPr="009164AF" w:rsidRDefault="00C445F7" w:rsidP="00C445F7">
            <w:pPr>
              <w:pStyle w:val="Tableheading"/>
            </w:pPr>
            <w:r w:rsidRPr="009164AF">
              <w:t>Message Intent</w:t>
            </w:r>
          </w:p>
        </w:tc>
      </w:tr>
      <w:tr w:rsidR="00C445F7" w:rsidRPr="009164AF" w14:paraId="3474F141" w14:textId="77777777" w:rsidTr="000F2119">
        <w:trPr>
          <w:trHeight w:val="64"/>
        </w:trPr>
        <w:tc>
          <w:tcPr>
            <w:tcW w:w="1805" w:type="pct"/>
          </w:tcPr>
          <w:p w14:paraId="03FA2F85" w14:textId="77777777" w:rsidR="00C445F7" w:rsidRPr="009164AF" w:rsidRDefault="00C445F7" w:rsidP="00C445F7">
            <w:pPr>
              <w:pStyle w:val="Tabletext"/>
            </w:pPr>
            <w:r w:rsidRPr="009164AF">
              <w:t>ANCHOR (in position/area)</w:t>
            </w:r>
          </w:p>
        </w:tc>
        <w:tc>
          <w:tcPr>
            <w:tcW w:w="3195" w:type="pct"/>
          </w:tcPr>
          <w:p w14:paraId="2FFDBE29" w14:textId="77777777" w:rsidR="00C445F7" w:rsidRPr="009164AF" w:rsidRDefault="00C445F7">
            <w:pPr>
              <w:pStyle w:val="Tabletext"/>
            </w:pPr>
            <w:r w:rsidRPr="009164AF">
              <w:t xml:space="preserve">Instruction to a </w:t>
            </w:r>
            <w:r w:rsidR="003728D9">
              <w:t>ship</w:t>
            </w:r>
            <w:r w:rsidR="003728D9" w:rsidRPr="009164AF">
              <w:t xml:space="preserve"> </w:t>
            </w:r>
            <w:r w:rsidRPr="009164AF">
              <w:t>to anchor in a nominated position/specified location</w:t>
            </w:r>
          </w:p>
        </w:tc>
      </w:tr>
      <w:tr w:rsidR="000F2119" w:rsidRPr="009164AF" w14:paraId="259BBE8E" w14:textId="77777777" w:rsidTr="000F2119">
        <w:trPr>
          <w:trHeight w:val="64"/>
        </w:trPr>
        <w:tc>
          <w:tcPr>
            <w:tcW w:w="1805" w:type="pct"/>
          </w:tcPr>
          <w:p w14:paraId="05581399" w14:textId="77777777" w:rsidR="000F2119" w:rsidRPr="009164AF" w:rsidRDefault="000F2119" w:rsidP="00BD4089">
            <w:pPr>
              <w:pStyle w:val="Tabletext"/>
            </w:pPr>
            <w:r w:rsidRPr="009164AF">
              <w:t>ANCHORING PROHIBITED (details)</w:t>
            </w:r>
          </w:p>
        </w:tc>
        <w:tc>
          <w:tcPr>
            <w:tcW w:w="3195" w:type="pct"/>
          </w:tcPr>
          <w:p w14:paraId="1EF484EA" w14:textId="1D1C2A0B" w:rsidR="000F2119" w:rsidRPr="009164AF" w:rsidRDefault="000F2119" w:rsidP="0071708A">
            <w:pPr>
              <w:pStyle w:val="Tabletext"/>
            </w:pPr>
            <w:r w:rsidRPr="009164AF">
              <w:t>Advising that anchoring is prohibited.  Further details may be provided on specified areas or the entire VTS area</w:t>
            </w:r>
          </w:p>
        </w:tc>
      </w:tr>
      <w:tr w:rsidR="00C445F7" w:rsidRPr="009164AF" w14:paraId="23B21673" w14:textId="77777777" w:rsidTr="000F2119">
        <w:trPr>
          <w:trHeight w:val="64"/>
        </w:trPr>
        <w:tc>
          <w:tcPr>
            <w:tcW w:w="1805" w:type="pct"/>
            <w:shd w:val="clear" w:color="auto" w:fill="FFFFFF" w:themeFill="background1"/>
          </w:tcPr>
          <w:p w14:paraId="62EA143E" w14:textId="77777777" w:rsidR="00C445F7" w:rsidRPr="009164AF" w:rsidRDefault="00C445F7" w:rsidP="00C445F7">
            <w:pPr>
              <w:pStyle w:val="Tabletext"/>
            </w:pPr>
            <w:r w:rsidRPr="009164AF">
              <w:t>ANCHOR TO WAIT FOR (details)</w:t>
            </w:r>
          </w:p>
        </w:tc>
        <w:tc>
          <w:tcPr>
            <w:tcW w:w="3195" w:type="pct"/>
            <w:shd w:val="clear" w:color="auto" w:fill="FFFFFF" w:themeFill="background1"/>
          </w:tcPr>
          <w:p w14:paraId="49177360" w14:textId="77777777" w:rsidR="00C445F7" w:rsidRPr="009164AF" w:rsidRDefault="00C445F7">
            <w:pPr>
              <w:pStyle w:val="Tabletext"/>
            </w:pPr>
            <w:r w:rsidRPr="009164AF">
              <w:t xml:space="preserve">Request for the </w:t>
            </w:r>
            <w:r w:rsidR="003728D9">
              <w:t>ship</w:t>
            </w:r>
            <w:r w:rsidR="003728D9" w:rsidRPr="009164AF">
              <w:t xml:space="preserve"> </w:t>
            </w:r>
            <w:r w:rsidRPr="009164AF">
              <w:t>to anchor until a specified time or event (eg tug, berth, pilot)</w:t>
            </w:r>
          </w:p>
        </w:tc>
      </w:tr>
      <w:tr w:rsidR="00C445F7" w:rsidRPr="009164AF" w14:paraId="77E998DD" w14:textId="77777777" w:rsidTr="000F2119">
        <w:trPr>
          <w:trHeight w:val="64"/>
        </w:trPr>
        <w:tc>
          <w:tcPr>
            <w:tcW w:w="1805" w:type="pct"/>
            <w:shd w:val="clear" w:color="auto" w:fill="FFFFFF" w:themeFill="background1"/>
          </w:tcPr>
          <w:p w14:paraId="0213F4D3" w14:textId="77777777" w:rsidR="00C445F7" w:rsidRPr="009164AF" w:rsidRDefault="00C445F7" w:rsidP="00C445F7">
            <w:pPr>
              <w:pStyle w:val="Tabletext"/>
            </w:pPr>
            <w:r w:rsidRPr="009164AF">
              <w:t>DO NOT ANCHOR (details)</w:t>
            </w:r>
          </w:p>
        </w:tc>
        <w:tc>
          <w:tcPr>
            <w:tcW w:w="3195" w:type="pct"/>
            <w:shd w:val="clear" w:color="auto" w:fill="FFFFFF" w:themeFill="background1"/>
          </w:tcPr>
          <w:p w14:paraId="52A3FB39" w14:textId="77777777" w:rsidR="00C445F7" w:rsidRPr="009164AF" w:rsidRDefault="00C445F7">
            <w:pPr>
              <w:pStyle w:val="Tabletext"/>
            </w:pPr>
            <w:r w:rsidRPr="009164AF">
              <w:t xml:space="preserve">Request for a </w:t>
            </w:r>
            <w:r w:rsidR="003728D9">
              <w:t>ship</w:t>
            </w:r>
            <w:r w:rsidR="003728D9" w:rsidRPr="009164AF">
              <w:t xml:space="preserve"> </w:t>
            </w:r>
            <w:r w:rsidRPr="009164AF">
              <w:t>do not anchor in a specified location (eg fairway / outside port limits)</w:t>
            </w:r>
          </w:p>
        </w:tc>
      </w:tr>
      <w:tr w:rsidR="00C445F7" w:rsidRPr="009164AF" w14:paraId="7E01B829" w14:textId="77777777" w:rsidTr="000F2119">
        <w:trPr>
          <w:trHeight w:val="64"/>
        </w:trPr>
        <w:tc>
          <w:tcPr>
            <w:tcW w:w="1805" w:type="pct"/>
            <w:shd w:val="clear" w:color="auto" w:fill="FFFFFF" w:themeFill="background1"/>
          </w:tcPr>
          <w:p w14:paraId="579A615A" w14:textId="77777777" w:rsidR="00C445F7" w:rsidRPr="009164AF" w:rsidRDefault="00C445F7" w:rsidP="00C445F7">
            <w:pPr>
              <w:pStyle w:val="Tabletext"/>
            </w:pPr>
            <w:r w:rsidRPr="009164AF">
              <w:t>REPORT WHEN ANCHOR DROPPED</w:t>
            </w:r>
          </w:p>
        </w:tc>
        <w:tc>
          <w:tcPr>
            <w:tcW w:w="3195" w:type="pct"/>
            <w:shd w:val="clear" w:color="auto" w:fill="FFFFFF" w:themeFill="background1"/>
          </w:tcPr>
          <w:p w14:paraId="58959854" w14:textId="77777777" w:rsidR="00C445F7" w:rsidRPr="009164AF" w:rsidRDefault="00C445F7">
            <w:pPr>
              <w:pStyle w:val="Tabletext"/>
            </w:pPr>
            <w:r w:rsidRPr="009164AF">
              <w:t xml:space="preserve">Request for a </w:t>
            </w:r>
            <w:r w:rsidR="003728D9">
              <w:t>ship</w:t>
            </w:r>
            <w:r w:rsidR="003728D9" w:rsidRPr="009164AF">
              <w:t xml:space="preserve"> </w:t>
            </w:r>
            <w:r w:rsidRPr="009164AF">
              <w:t>to report when the anchor has been let go or dropped</w:t>
            </w:r>
          </w:p>
        </w:tc>
      </w:tr>
      <w:tr w:rsidR="00C445F7" w:rsidRPr="009164AF" w14:paraId="56A69808" w14:textId="77777777" w:rsidTr="000F2119">
        <w:trPr>
          <w:trHeight w:val="64"/>
        </w:trPr>
        <w:tc>
          <w:tcPr>
            <w:tcW w:w="1805" w:type="pct"/>
          </w:tcPr>
          <w:p w14:paraId="23030172" w14:textId="77777777" w:rsidR="00C445F7" w:rsidRPr="009164AF" w:rsidRDefault="00C445F7" w:rsidP="00C445F7">
            <w:pPr>
              <w:pStyle w:val="Tabletext"/>
            </w:pPr>
            <w:r w:rsidRPr="009164AF">
              <w:t>REPORT WHEN AT ANCHOR</w:t>
            </w:r>
          </w:p>
        </w:tc>
        <w:tc>
          <w:tcPr>
            <w:tcW w:w="3195" w:type="pct"/>
          </w:tcPr>
          <w:p w14:paraId="455B3254" w14:textId="77777777" w:rsidR="00C445F7" w:rsidRPr="009164AF" w:rsidRDefault="00C445F7">
            <w:pPr>
              <w:pStyle w:val="Tabletext"/>
            </w:pPr>
            <w:r w:rsidRPr="009164AF">
              <w:t xml:space="preserve">Request for a </w:t>
            </w:r>
            <w:r w:rsidR="003728D9">
              <w:t>ship</w:t>
            </w:r>
            <w:r w:rsidR="003728D9" w:rsidRPr="009164AF">
              <w:t xml:space="preserve"> </w:t>
            </w:r>
            <w:r w:rsidRPr="009164AF">
              <w:t xml:space="preserve">to report when the </w:t>
            </w:r>
            <w:r w:rsidR="003728D9">
              <w:t>ship</w:t>
            </w:r>
            <w:r w:rsidR="003728D9" w:rsidRPr="009164AF">
              <w:t xml:space="preserve"> </w:t>
            </w:r>
            <w:r w:rsidRPr="009164AF">
              <w:t>has settled to its anchor</w:t>
            </w:r>
          </w:p>
        </w:tc>
      </w:tr>
    </w:tbl>
    <w:p w14:paraId="50234ABD" w14:textId="77777777" w:rsidR="00C445F7" w:rsidRDefault="00C445F7" w:rsidP="00C445F7"/>
    <w:p w14:paraId="74F71AB6" w14:textId="77777777" w:rsidR="002663F5" w:rsidRPr="009164AF" w:rsidRDefault="002663F5" w:rsidP="00C445F7"/>
    <w:p w14:paraId="46C8A117" w14:textId="77777777" w:rsidR="00C445F7" w:rsidRPr="00C445F7" w:rsidRDefault="00C445F7" w:rsidP="00E15A7D">
      <w:pPr>
        <w:pStyle w:val="Rubrik4"/>
      </w:pPr>
      <w:r w:rsidRPr="00C445F7">
        <w:lastRenderedPageBreak/>
        <w:t>Weigh or heave up anchor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1"/>
        <w:gridCol w:w="6510"/>
      </w:tblGrid>
      <w:tr w:rsidR="00C445F7" w:rsidRPr="009164AF" w14:paraId="3B8C303C" w14:textId="77777777" w:rsidTr="00FD2ACC">
        <w:trPr>
          <w:trHeight w:val="360"/>
          <w:tblHeader/>
        </w:trPr>
        <w:tc>
          <w:tcPr>
            <w:tcW w:w="1806" w:type="pct"/>
            <w:shd w:val="clear" w:color="auto" w:fill="D9E2F3"/>
            <w:vAlign w:val="center"/>
          </w:tcPr>
          <w:p w14:paraId="19D8DBA1" w14:textId="77777777" w:rsidR="00C445F7" w:rsidRPr="009164AF" w:rsidRDefault="00C445F7" w:rsidP="00C445F7">
            <w:pPr>
              <w:pStyle w:val="Tableheading"/>
            </w:pPr>
            <w:r w:rsidRPr="009164AF">
              <w:t>Message Element</w:t>
            </w:r>
          </w:p>
        </w:tc>
        <w:tc>
          <w:tcPr>
            <w:tcW w:w="3194" w:type="pct"/>
            <w:shd w:val="clear" w:color="auto" w:fill="D9E2F3"/>
            <w:vAlign w:val="center"/>
          </w:tcPr>
          <w:p w14:paraId="2F6E7506" w14:textId="77777777" w:rsidR="00C445F7" w:rsidRPr="009164AF" w:rsidRDefault="00C445F7" w:rsidP="00C445F7">
            <w:pPr>
              <w:pStyle w:val="Tableheading"/>
            </w:pPr>
            <w:r w:rsidRPr="009164AF">
              <w:t>Message Intent</w:t>
            </w:r>
          </w:p>
        </w:tc>
      </w:tr>
      <w:tr w:rsidR="00C445F7" w:rsidRPr="009164AF" w14:paraId="030F3B48" w14:textId="77777777" w:rsidTr="00FD2ACC">
        <w:trPr>
          <w:trHeight w:val="64"/>
        </w:trPr>
        <w:tc>
          <w:tcPr>
            <w:tcW w:w="1806" w:type="pct"/>
          </w:tcPr>
          <w:p w14:paraId="0C234B76" w14:textId="77777777" w:rsidR="00C445F7" w:rsidRPr="009164AF" w:rsidRDefault="00C445F7" w:rsidP="00C445F7">
            <w:pPr>
              <w:pStyle w:val="Tabletext"/>
            </w:pPr>
            <w:r w:rsidRPr="009164AF">
              <w:rPr>
                <w:rFonts w:hint="eastAsia"/>
                <w:lang w:eastAsia="ko-KR"/>
              </w:rPr>
              <w:t>HEAVE UP</w:t>
            </w:r>
            <w:r w:rsidRPr="009164AF">
              <w:t xml:space="preserve"> ANCHOR (details) </w:t>
            </w:r>
          </w:p>
        </w:tc>
        <w:tc>
          <w:tcPr>
            <w:tcW w:w="3194" w:type="pct"/>
          </w:tcPr>
          <w:p w14:paraId="4112A34B" w14:textId="77777777" w:rsidR="00C445F7" w:rsidRPr="009164AF" w:rsidRDefault="00C445F7">
            <w:pPr>
              <w:pStyle w:val="Tabletext"/>
            </w:pPr>
            <w:r w:rsidRPr="009164AF">
              <w:t xml:space="preserve">Request for a </w:t>
            </w:r>
            <w:r w:rsidR="003728D9">
              <w:t>ship</w:t>
            </w:r>
            <w:r w:rsidR="003728D9" w:rsidRPr="009164AF">
              <w:t xml:space="preserve"> </w:t>
            </w:r>
            <w:r w:rsidRPr="009164AF">
              <w:t xml:space="preserve">to weigh or heave up anchor (details such as a specified time) </w:t>
            </w:r>
          </w:p>
        </w:tc>
      </w:tr>
      <w:tr w:rsidR="00C445F7" w:rsidRPr="009164AF" w14:paraId="02CA6638" w14:textId="77777777" w:rsidTr="00FD2ACC">
        <w:trPr>
          <w:trHeight w:val="64"/>
        </w:trPr>
        <w:tc>
          <w:tcPr>
            <w:tcW w:w="1806" w:type="pct"/>
          </w:tcPr>
          <w:p w14:paraId="7A61F41F" w14:textId="77777777" w:rsidR="00C445F7" w:rsidRPr="009164AF" w:rsidRDefault="00B93896" w:rsidP="00C445F7">
            <w:pPr>
              <w:pStyle w:val="Tabletext"/>
            </w:pPr>
            <w:r>
              <w:t>REPORT</w:t>
            </w:r>
            <w:r w:rsidRPr="009164AF">
              <w:t xml:space="preserve"> </w:t>
            </w:r>
            <w:r w:rsidR="00C445F7" w:rsidRPr="009164AF">
              <w:t>(XX minutes) BEFORE HEAVING UP ANCHOR</w:t>
            </w:r>
          </w:p>
        </w:tc>
        <w:tc>
          <w:tcPr>
            <w:tcW w:w="3194" w:type="pct"/>
          </w:tcPr>
          <w:p w14:paraId="1ADF4799" w14:textId="77777777" w:rsidR="00C445F7" w:rsidRPr="009164AF" w:rsidRDefault="00C445F7">
            <w:pPr>
              <w:pStyle w:val="Tabletext"/>
            </w:pPr>
            <w:r w:rsidRPr="009164AF">
              <w:t xml:space="preserve">Request for the </w:t>
            </w:r>
            <w:r w:rsidR="003728D9">
              <w:t>ship</w:t>
            </w:r>
            <w:r w:rsidR="003728D9" w:rsidRPr="009164AF">
              <w:t xml:space="preserve"> </w:t>
            </w:r>
            <w:r w:rsidRPr="009164AF">
              <w:t>to report before they weigh or heave up anchor</w:t>
            </w:r>
          </w:p>
        </w:tc>
      </w:tr>
      <w:tr w:rsidR="00C445F7" w:rsidRPr="009164AF" w14:paraId="4BA9B714" w14:textId="77777777" w:rsidTr="00FD2ACC">
        <w:trPr>
          <w:trHeight w:val="64"/>
        </w:trPr>
        <w:tc>
          <w:tcPr>
            <w:tcW w:w="1806" w:type="pct"/>
            <w:tcBorders>
              <w:top w:val="single" w:sz="4" w:space="0" w:color="auto"/>
              <w:left w:val="single" w:sz="4" w:space="0" w:color="auto"/>
              <w:bottom w:val="single" w:sz="4" w:space="0" w:color="auto"/>
              <w:right w:val="single" w:sz="4" w:space="0" w:color="auto"/>
            </w:tcBorders>
          </w:tcPr>
          <w:p w14:paraId="29C01736" w14:textId="77777777" w:rsidR="00C445F7" w:rsidRPr="009164AF" w:rsidRDefault="00C445F7" w:rsidP="00C445F7">
            <w:pPr>
              <w:pStyle w:val="Tabletext"/>
            </w:pPr>
            <w:r w:rsidRPr="009164AF">
              <w:t>REPORT WHEN UNDERWAY</w:t>
            </w:r>
          </w:p>
        </w:tc>
        <w:tc>
          <w:tcPr>
            <w:tcW w:w="3194" w:type="pct"/>
            <w:tcBorders>
              <w:top w:val="single" w:sz="4" w:space="0" w:color="auto"/>
              <w:left w:val="single" w:sz="4" w:space="0" w:color="auto"/>
              <w:bottom w:val="single" w:sz="4" w:space="0" w:color="auto"/>
              <w:right w:val="single" w:sz="4" w:space="0" w:color="auto"/>
            </w:tcBorders>
          </w:tcPr>
          <w:p w14:paraId="4947342E" w14:textId="77777777" w:rsidR="00C445F7" w:rsidRPr="009164AF" w:rsidRDefault="00C445F7">
            <w:pPr>
              <w:pStyle w:val="Tabletext"/>
            </w:pPr>
            <w:r w:rsidRPr="009164AF">
              <w:t xml:space="preserve">Request for a </w:t>
            </w:r>
            <w:r w:rsidR="003728D9">
              <w:t>ship</w:t>
            </w:r>
            <w:r w:rsidR="003728D9" w:rsidRPr="009164AF">
              <w:t xml:space="preserve"> </w:t>
            </w:r>
            <w:r w:rsidRPr="009164AF">
              <w:t xml:space="preserve">to report when the anchor is clear of the water and the </w:t>
            </w:r>
            <w:r w:rsidR="003728D9">
              <w:t>ship</w:t>
            </w:r>
            <w:r w:rsidR="003728D9" w:rsidRPr="009164AF">
              <w:t xml:space="preserve"> </w:t>
            </w:r>
            <w:r w:rsidRPr="009164AF">
              <w:t>is underway</w:t>
            </w:r>
          </w:p>
        </w:tc>
      </w:tr>
    </w:tbl>
    <w:p w14:paraId="48E16976" w14:textId="77777777" w:rsidR="00C445F7" w:rsidRPr="002652F7" w:rsidRDefault="00C445F7" w:rsidP="00E15A7D">
      <w:pPr>
        <w:pStyle w:val="Rubrik4"/>
      </w:pPr>
      <w:r w:rsidRPr="002652F7">
        <w:t>Dragging anchor</w:t>
      </w:r>
    </w:p>
    <w:p w14:paraId="0A979CA0" w14:textId="77777777" w:rsidR="00C445F7" w:rsidRPr="009164AF" w:rsidRDefault="00C445F7" w:rsidP="00C445F7">
      <w:pPr>
        <w:pStyle w:val="Brdtext"/>
      </w:pPr>
      <w:r w:rsidRPr="009164AF">
        <w:t xml:space="preserve">Where a </w:t>
      </w:r>
      <w:r w:rsidR="003728D9">
        <w:t>ship</w:t>
      </w:r>
      <w:r w:rsidR="003728D9" w:rsidRPr="009164AF">
        <w:t xml:space="preserve"> </w:t>
      </w:r>
      <w:r w:rsidRPr="009164AF">
        <w:t xml:space="preserve">has been identified to be dragging anchor, it may be appropriate, to issue an all ships broadcast to notify all </w:t>
      </w:r>
      <w:r w:rsidR="003728D9">
        <w:t>ships</w:t>
      </w:r>
      <w:r w:rsidR="003728D9" w:rsidRPr="009164AF">
        <w:t xml:space="preserve"> </w:t>
      </w:r>
      <w:r w:rsidRPr="009164AF">
        <w:t>in the area of the developing situation.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431099FB" w14:textId="77777777" w:rsidTr="000F2119">
        <w:trPr>
          <w:trHeight w:val="360"/>
          <w:tblHeader/>
        </w:trPr>
        <w:tc>
          <w:tcPr>
            <w:tcW w:w="1805" w:type="pct"/>
            <w:shd w:val="clear" w:color="auto" w:fill="D9E2F3"/>
            <w:vAlign w:val="center"/>
          </w:tcPr>
          <w:p w14:paraId="756067E9" w14:textId="77777777" w:rsidR="00C445F7" w:rsidRPr="009164AF" w:rsidRDefault="00C445F7" w:rsidP="00C445F7">
            <w:pPr>
              <w:pStyle w:val="Tableheading"/>
            </w:pPr>
            <w:r w:rsidRPr="009164AF">
              <w:t>Message Element</w:t>
            </w:r>
          </w:p>
        </w:tc>
        <w:tc>
          <w:tcPr>
            <w:tcW w:w="3195" w:type="pct"/>
            <w:shd w:val="clear" w:color="auto" w:fill="D9E2F3"/>
            <w:vAlign w:val="center"/>
          </w:tcPr>
          <w:p w14:paraId="0E7F41EB" w14:textId="77777777" w:rsidR="00C445F7" w:rsidRPr="009164AF" w:rsidRDefault="00C445F7" w:rsidP="00C445F7">
            <w:pPr>
              <w:pStyle w:val="Tableheading"/>
            </w:pPr>
            <w:r w:rsidRPr="009164AF">
              <w:t>Message Intent</w:t>
            </w:r>
          </w:p>
        </w:tc>
      </w:tr>
      <w:tr w:rsidR="000F2119" w:rsidRPr="009164AF" w14:paraId="51A03BFB" w14:textId="77777777" w:rsidTr="000F2119">
        <w:trPr>
          <w:trHeight w:val="64"/>
        </w:trPr>
        <w:tc>
          <w:tcPr>
            <w:tcW w:w="1805" w:type="pct"/>
            <w:shd w:val="clear" w:color="auto" w:fill="FFFFFF" w:themeFill="background1"/>
          </w:tcPr>
          <w:p w14:paraId="6EF00234" w14:textId="77777777" w:rsidR="000F2119" w:rsidRPr="009164AF" w:rsidRDefault="000F2119" w:rsidP="00BD4089">
            <w:pPr>
              <w:pStyle w:val="Tabletext"/>
            </w:pPr>
            <w:r w:rsidRPr="009164AF">
              <w:t>CHECK YOUR ANCHOR POSITION</w:t>
            </w:r>
          </w:p>
        </w:tc>
        <w:tc>
          <w:tcPr>
            <w:tcW w:w="3195" w:type="pct"/>
            <w:shd w:val="clear" w:color="auto" w:fill="FFFFFF" w:themeFill="background1"/>
          </w:tcPr>
          <w:p w14:paraId="089184CC" w14:textId="77777777" w:rsidR="000F2119" w:rsidRPr="009164AF" w:rsidRDefault="000F2119" w:rsidP="00BD4089">
            <w:pPr>
              <w:pStyle w:val="Tabletext"/>
            </w:pPr>
            <w:r w:rsidRPr="009164AF">
              <w:t xml:space="preserve">Request or advise for the </w:t>
            </w:r>
            <w:r>
              <w:t>ship</w:t>
            </w:r>
            <w:r w:rsidRPr="009164AF">
              <w:t xml:space="preserve"> to check  position of its anchor</w:t>
            </w:r>
          </w:p>
        </w:tc>
      </w:tr>
      <w:tr w:rsidR="00C445F7" w:rsidRPr="009164AF" w14:paraId="03779206" w14:textId="77777777" w:rsidTr="000F2119">
        <w:trPr>
          <w:trHeight w:val="64"/>
        </w:trPr>
        <w:tc>
          <w:tcPr>
            <w:tcW w:w="1805" w:type="pct"/>
          </w:tcPr>
          <w:p w14:paraId="0B29FD07" w14:textId="77777777" w:rsidR="00C445F7" w:rsidRPr="009164AF" w:rsidRDefault="00C445F7" w:rsidP="00C445F7">
            <w:pPr>
              <w:pStyle w:val="Tabletext"/>
              <w:rPr>
                <w:lang w:eastAsia="ko-KR"/>
              </w:rPr>
            </w:pPr>
            <w:r w:rsidRPr="009164AF">
              <w:t xml:space="preserve">YOU </w:t>
            </w:r>
            <w:r w:rsidR="008D57D5">
              <w:t>ARE</w:t>
            </w:r>
            <w:r w:rsidRPr="009164AF">
              <w:t xml:space="preserve"> DRAGGING ANCHOR</w:t>
            </w:r>
          </w:p>
        </w:tc>
        <w:tc>
          <w:tcPr>
            <w:tcW w:w="3195" w:type="pct"/>
          </w:tcPr>
          <w:p w14:paraId="64DCBE26" w14:textId="77777777" w:rsidR="00C445F7" w:rsidRPr="009164AF" w:rsidRDefault="00C445F7">
            <w:pPr>
              <w:pStyle w:val="Tabletext"/>
              <w:rPr>
                <w:lang w:eastAsia="ko-KR"/>
              </w:rPr>
            </w:pPr>
            <w:r w:rsidRPr="009164AF">
              <w:t xml:space="preserve">Sensor information indicates the </w:t>
            </w:r>
            <w:r w:rsidR="003728D9">
              <w:t>ship</w:t>
            </w:r>
            <w:r w:rsidR="003728D9" w:rsidRPr="009164AF">
              <w:t xml:space="preserve"> </w:t>
            </w:r>
            <w:r w:rsidRPr="009164AF">
              <w:t>is dragging anchor</w:t>
            </w:r>
          </w:p>
        </w:tc>
      </w:tr>
    </w:tbl>
    <w:p w14:paraId="1D2997F8" w14:textId="77777777" w:rsidR="00C445F7" w:rsidRDefault="00D16239" w:rsidP="00E15A7D">
      <w:pPr>
        <w:pStyle w:val="Rubrik3"/>
      </w:pPr>
      <w:bookmarkStart w:id="167" w:name="_Toc63248813"/>
      <w:bookmarkStart w:id="168" w:name="_Toc67943073"/>
      <w:r w:rsidRPr="00C445F7">
        <w:t>PILOTAGE</w:t>
      </w:r>
      <w:bookmarkEnd w:id="167"/>
      <w:bookmarkEnd w:id="168"/>
      <w:r w:rsidRPr="00C445F7">
        <w:t xml:space="preserve"> </w:t>
      </w:r>
    </w:p>
    <w:p w14:paraId="5FB7C9E0" w14:textId="0B229453" w:rsidR="00C445F7" w:rsidRPr="009164AF" w:rsidRDefault="00C445F7" w:rsidP="00C445F7">
      <w:pPr>
        <w:pStyle w:val="Brdtext"/>
      </w:pPr>
      <w:r w:rsidRPr="009164AF">
        <w:t>Depending on the waterway there may be local differences in terms used such as pilot station, pilot boarding ground. Similarly when referencing the pilot’s activities such as on bridge or on</w:t>
      </w:r>
      <w:r w:rsidR="00860AE7">
        <w:t>-</w:t>
      </w:r>
      <w:r w:rsidRPr="009164AF">
        <w:t>board.</w:t>
      </w:r>
      <w:r w:rsidR="0024594C" w:rsidRPr="0024594C">
        <w:t xml:space="preserve"> </w:t>
      </w:r>
      <w:r w:rsidR="0024594C">
        <w:t>To meet the needs of the pilot service</w:t>
      </w:r>
      <w:r w:rsidR="00E43315">
        <w:t xml:space="preserve"> local procedures </w:t>
      </w:r>
      <w:r w:rsidR="0024594C">
        <w:t xml:space="preserve">may have different </w:t>
      </w:r>
      <w:r w:rsidR="00E43315">
        <w:t>nomenclatures and term</w:t>
      </w:r>
      <w:r w:rsidR="0024594C">
        <w:t>inologies.</w:t>
      </w:r>
      <w:r w:rsidR="004100A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80"/>
        <w:gridCol w:w="6515"/>
      </w:tblGrid>
      <w:tr w:rsidR="00C445F7" w:rsidRPr="009164AF" w14:paraId="2F28454B" w14:textId="77777777" w:rsidTr="000F2119">
        <w:trPr>
          <w:trHeight w:val="360"/>
          <w:tblHeader/>
        </w:trPr>
        <w:tc>
          <w:tcPr>
            <w:tcW w:w="1805" w:type="pct"/>
            <w:shd w:val="clear" w:color="auto" w:fill="D9E2F3"/>
            <w:vAlign w:val="center"/>
          </w:tcPr>
          <w:p w14:paraId="28C88CD7" w14:textId="77777777" w:rsidR="00C445F7" w:rsidRPr="009164AF" w:rsidRDefault="00C445F7" w:rsidP="00C445F7">
            <w:pPr>
              <w:pStyle w:val="Tableheading"/>
            </w:pPr>
            <w:r w:rsidRPr="009164AF">
              <w:t>Message Element</w:t>
            </w:r>
          </w:p>
        </w:tc>
        <w:tc>
          <w:tcPr>
            <w:tcW w:w="3195" w:type="pct"/>
            <w:shd w:val="clear" w:color="auto" w:fill="D9E2F3"/>
            <w:vAlign w:val="center"/>
          </w:tcPr>
          <w:p w14:paraId="30CFCE40" w14:textId="77777777" w:rsidR="00C445F7" w:rsidRPr="009164AF" w:rsidRDefault="00C445F7" w:rsidP="00C445F7">
            <w:pPr>
              <w:pStyle w:val="Tableheading"/>
            </w:pPr>
            <w:r w:rsidRPr="009164AF">
              <w:t>Message Intent</w:t>
            </w:r>
          </w:p>
        </w:tc>
      </w:tr>
      <w:tr w:rsidR="00C445F7" w:rsidRPr="009164AF" w14:paraId="164E1230" w14:textId="77777777" w:rsidTr="000F2119">
        <w:trPr>
          <w:trHeight w:val="64"/>
        </w:trPr>
        <w:tc>
          <w:tcPr>
            <w:tcW w:w="1805" w:type="pct"/>
          </w:tcPr>
          <w:p w14:paraId="36F71222" w14:textId="77777777" w:rsidR="00C445F7" w:rsidRPr="009164AF" w:rsidRDefault="00C445F7" w:rsidP="00C445F7">
            <w:pPr>
              <w:pStyle w:val="Tabletext"/>
            </w:pPr>
            <w:r w:rsidRPr="009164AF">
              <w:t xml:space="preserve">PILOT BOARDING TIME (time) [AT (location)] </w:t>
            </w:r>
          </w:p>
        </w:tc>
        <w:tc>
          <w:tcPr>
            <w:tcW w:w="3195" w:type="pct"/>
          </w:tcPr>
          <w:p w14:paraId="3F7F6B8F" w14:textId="77777777" w:rsidR="00C445F7" w:rsidRPr="009164AF" w:rsidRDefault="00C445F7">
            <w:pPr>
              <w:pStyle w:val="Tabletext"/>
            </w:pPr>
            <w:r w:rsidRPr="009164AF">
              <w:t xml:space="preserve">Information when the pilot will board the </w:t>
            </w:r>
            <w:r w:rsidR="003728D9">
              <w:t>ship</w:t>
            </w:r>
            <w:r w:rsidR="003728D9" w:rsidRPr="009164AF">
              <w:t xml:space="preserve"> </w:t>
            </w:r>
            <w:r w:rsidRPr="009164AF">
              <w:t>at a specified time [and location]</w:t>
            </w:r>
          </w:p>
        </w:tc>
      </w:tr>
      <w:tr w:rsidR="000F2119" w:rsidRPr="009164AF" w14:paraId="3985A5C9" w14:textId="77777777" w:rsidTr="000F2119">
        <w:trPr>
          <w:trHeight w:val="64"/>
        </w:trPr>
        <w:tc>
          <w:tcPr>
            <w:tcW w:w="1805" w:type="pct"/>
          </w:tcPr>
          <w:p w14:paraId="4C1C689E" w14:textId="77777777" w:rsidR="000F2119" w:rsidRPr="009164AF" w:rsidRDefault="000F2119" w:rsidP="00BD4089">
            <w:pPr>
              <w:pStyle w:val="Tabletext"/>
            </w:pPr>
            <w:r w:rsidRPr="009164AF">
              <w:t>PILOT CANNOT BOARD [reason]</w:t>
            </w:r>
          </w:p>
        </w:tc>
        <w:tc>
          <w:tcPr>
            <w:tcW w:w="3195" w:type="pct"/>
          </w:tcPr>
          <w:p w14:paraId="78E6638A" w14:textId="77777777" w:rsidR="000F2119" w:rsidRPr="009164AF" w:rsidRDefault="000F2119" w:rsidP="00BD4089">
            <w:pPr>
              <w:pStyle w:val="Tabletext"/>
            </w:pPr>
            <w:r w:rsidRPr="009164AF">
              <w:t xml:space="preserve">Advising that the pilot cannot board the </w:t>
            </w:r>
            <w:r>
              <w:t>ship</w:t>
            </w:r>
            <w:r w:rsidRPr="009164AF">
              <w:t xml:space="preserve"> [reason may also be given]</w:t>
            </w:r>
          </w:p>
        </w:tc>
      </w:tr>
      <w:tr w:rsidR="000F2119" w:rsidRPr="009164AF" w14:paraId="2EE6F163" w14:textId="77777777" w:rsidTr="000F2119">
        <w:trPr>
          <w:trHeight w:val="388"/>
        </w:trPr>
        <w:tc>
          <w:tcPr>
            <w:tcW w:w="1805" w:type="pct"/>
          </w:tcPr>
          <w:p w14:paraId="5735E536" w14:textId="77777777" w:rsidR="000F2119" w:rsidRPr="009164AF" w:rsidRDefault="000F2119" w:rsidP="00BD4089">
            <w:pPr>
              <w:pStyle w:val="Tabletext"/>
            </w:pPr>
            <w:r w:rsidRPr="009164AF">
              <w:t xml:space="preserve">PILOT DELAYED </w:t>
            </w:r>
          </w:p>
        </w:tc>
        <w:tc>
          <w:tcPr>
            <w:tcW w:w="3195" w:type="pct"/>
          </w:tcPr>
          <w:p w14:paraId="49A7369D" w14:textId="77777777" w:rsidR="000F2119" w:rsidRPr="009164AF" w:rsidRDefault="000F2119" w:rsidP="00BD4089">
            <w:pPr>
              <w:pStyle w:val="Tabletext"/>
            </w:pPr>
            <w:r w:rsidRPr="009164AF">
              <w:t>Advising that the pilot will be delayed</w:t>
            </w:r>
          </w:p>
        </w:tc>
      </w:tr>
      <w:tr w:rsidR="000F2119" w:rsidRPr="009164AF" w14:paraId="78C6D18D" w14:textId="77777777" w:rsidTr="00BD4089">
        <w:trPr>
          <w:trHeight w:val="388"/>
        </w:trPr>
        <w:tc>
          <w:tcPr>
            <w:tcW w:w="1805" w:type="pct"/>
            <w:tcBorders>
              <w:top w:val="single" w:sz="4" w:space="0" w:color="auto"/>
              <w:left w:val="single" w:sz="4" w:space="0" w:color="auto"/>
              <w:bottom w:val="single" w:sz="4" w:space="0" w:color="auto"/>
              <w:right w:val="single" w:sz="4" w:space="0" w:color="auto"/>
            </w:tcBorders>
          </w:tcPr>
          <w:p w14:paraId="6CC74053" w14:textId="77777777" w:rsidR="000F2119" w:rsidRPr="009164AF" w:rsidRDefault="000F2119" w:rsidP="00BD4089">
            <w:pPr>
              <w:pStyle w:val="Tabletext"/>
            </w:pPr>
            <w:r w:rsidRPr="009164AF">
              <w:t>PILOTAGE SUSPENDED</w:t>
            </w:r>
          </w:p>
        </w:tc>
        <w:tc>
          <w:tcPr>
            <w:tcW w:w="3195" w:type="pct"/>
            <w:tcBorders>
              <w:top w:val="single" w:sz="4" w:space="0" w:color="auto"/>
              <w:left w:val="single" w:sz="4" w:space="0" w:color="auto"/>
              <w:bottom w:val="single" w:sz="4" w:space="0" w:color="auto"/>
              <w:right w:val="single" w:sz="4" w:space="0" w:color="auto"/>
            </w:tcBorders>
          </w:tcPr>
          <w:p w14:paraId="32FB966E" w14:textId="77777777" w:rsidR="000F2119" w:rsidRPr="009164AF" w:rsidRDefault="000F2119" w:rsidP="00BD4089">
            <w:pPr>
              <w:pStyle w:val="Tabletext"/>
            </w:pPr>
            <w:r w:rsidRPr="009164AF">
              <w:t>Pilotage service is unavailable</w:t>
            </w:r>
          </w:p>
        </w:tc>
      </w:tr>
      <w:tr w:rsidR="000F2119" w:rsidRPr="009164AF" w14:paraId="528D2098" w14:textId="77777777" w:rsidTr="00BD4089">
        <w:trPr>
          <w:trHeight w:val="388"/>
        </w:trPr>
        <w:tc>
          <w:tcPr>
            <w:tcW w:w="1805" w:type="pct"/>
            <w:tcBorders>
              <w:top w:val="single" w:sz="4" w:space="0" w:color="auto"/>
              <w:left w:val="single" w:sz="4" w:space="0" w:color="auto"/>
              <w:bottom w:val="single" w:sz="4" w:space="0" w:color="auto"/>
              <w:right w:val="single" w:sz="4" w:space="0" w:color="auto"/>
            </w:tcBorders>
          </w:tcPr>
          <w:p w14:paraId="7E61F505" w14:textId="77777777" w:rsidR="000F2119" w:rsidRPr="009164AF" w:rsidRDefault="000F2119" w:rsidP="00BD4089">
            <w:pPr>
              <w:pStyle w:val="Tabletext"/>
            </w:pPr>
            <w:r w:rsidRPr="009164AF">
              <w:t xml:space="preserve">PILOTAGE RESUMED </w:t>
            </w:r>
          </w:p>
        </w:tc>
        <w:tc>
          <w:tcPr>
            <w:tcW w:w="3195" w:type="pct"/>
            <w:tcBorders>
              <w:top w:val="single" w:sz="4" w:space="0" w:color="auto"/>
              <w:left w:val="single" w:sz="4" w:space="0" w:color="auto"/>
              <w:bottom w:val="single" w:sz="4" w:space="0" w:color="auto"/>
              <w:right w:val="single" w:sz="4" w:space="0" w:color="auto"/>
            </w:tcBorders>
          </w:tcPr>
          <w:p w14:paraId="0F01C91D" w14:textId="77777777" w:rsidR="000F2119" w:rsidRPr="009164AF" w:rsidRDefault="000F2119" w:rsidP="00BD4089">
            <w:pPr>
              <w:pStyle w:val="Tabletext"/>
            </w:pPr>
            <w:r w:rsidRPr="009164AF">
              <w:t xml:space="preserve">Pilotage service returned to normal </w:t>
            </w:r>
          </w:p>
        </w:tc>
      </w:tr>
      <w:tr w:rsidR="00C445F7" w:rsidRPr="009164AF" w14:paraId="7FB312D5" w14:textId="77777777" w:rsidTr="000F2119">
        <w:trPr>
          <w:trHeight w:val="64"/>
        </w:trPr>
        <w:tc>
          <w:tcPr>
            <w:tcW w:w="1805" w:type="pct"/>
          </w:tcPr>
          <w:p w14:paraId="0B2856DE" w14:textId="77777777" w:rsidR="00C445F7" w:rsidRPr="009164AF" w:rsidRDefault="00C445F7" w:rsidP="00C445F7">
            <w:pPr>
              <w:pStyle w:val="Tabletext"/>
            </w:pPr>
            <w:r w:rsidRPr="009164AF">
              <w:t xml:space="preserve">WAIT FOR PILOT </w:t>
            </w:r>
            <w:r w:rsidR="002652F7" w:rsidRPr="009164AF">
              <w:t xml:space="preserve">AT </w:t>
            </w:r>
            <w:r w:rsidRPr="009164AF">
              <w:t>(location)</w:t>
            </w:r>
          </w:p>
        </w:tc>
        <w:tc>
          <w:tcPr>
            <w:tcW w:w="3195" w:type="pct"/>
          </w:tcPr>
          <w:p w14:paraId="2599287D" w14:textId="77777777" w:rsidR="00C445F7" w:rsidRPr="009164AF" w:rsidRDefault="00C445F7">
            <w:pPr>
              <w:pStyle w:val="Tabletext"/>
            </w:pPr>
            <w:r w:rsidRPr="009164AF">
              <w:t xml:space="preserve">Instruction or Request for the </w:t>
            </w:r>
            <w:r w:rsidR="003728D9">
              <w:t>ship</w:t>
            </w:r>
            <w:r w:rsidR="003728D9" w:rsidRPr="009164AF">
              <w:t xml:space="preserve"> </w:t>
            </w:r>
            <w:r w:rsidRPr="009164AF">
              <w:t>to wait for a pilot in a specified location</w:t>
            </w:r>
          </w:p>
        </w:tc>
      </w:tr>
    </w:tbl>
    <w:p w14:paraId="13E663E7" w14:textId="77777777" w:rsidR="002663F5" w:rsidRDefault="002663F5" w:rsidP="00C445F7">
      <w:pPr>
        <w:spacing w:after="120"/>
        <w:rPr>
          <w:sz w:val="22"/>
        </w:rPr>
      </w:pPr>
    </w:p>
    <w:p w14:paraId="08934566" w14:textId="77777777" w:rsidR="002663F5" w:rsidRDefault="002663F5">
      <w:pPr>
        <w:spacing w:after="200" w:line="276" w:lineRule="auto"/>
        <w:rPr>
          <w:sz w:val="22"/>
        </w:rPr>
      </w:pPr>
      <w:r>
        <w:rPr>
          <w:sz w:val="22"/>
        </w:rPr>
        <w:br w:type="page"/>
      </w:r>
    </w:p>
    <w:p w14:paraId="14DA218A" w14:textId="77777777" w:rsidR="00C445F7" w:rsidRDefault="00C445F7" w:rsidP="00E15A7D">
      <w:pPr>
        <w:pStyle w:val="Rubrik2"/>
      </w:pPr>
      <w:bookmarkStart w:id="169" w:name="_Toc63248814"/>
      <w:bookmarkStart w:id="170" w:name="_Toc67943074"/>
      <w:r w:rsidRPr="00C445F7">
        <w:lastRenderedPageBreak/>
        <w:t>RESPONDI</w:t>
      </w:r>
      <w:r>
        <w:t>N</w:t>
      </w:r>
      <w:r w:rsidRPr="00C445F7">
        <w:t>G TO DEVELOPING UNSAFE SITUATION</w:t>
      </w:r>
      <w:bookmarkEnd w:id="169"/>
      <w:bookmarkEnd w:id="170"/>
    </w:p>
    <w:p w14:paraId="0F45698D" w14:textId="77777777" w:rsidR="00E15A7D" w:rsidRDefault="00E15A7D" w:rsidP="00E15A7D">
      <w:pPr>
        <w:pStyle w:val="Heading2separationline"/>
      </w:pPr>
    </w:p>
    <w:p w14:paraId="74EF0576" w14:textId="77777777" w:rsidR="00AE6BFC" w:rsidRPr="00AE6BFC" w:rsidRDefault="00AE6BFC" w:rsidP="00235283">
      <w:pPr>
        <w:pStyle w:val="Brdtext"/>
      </w:pPr>
      <w:r>
        <w:t xml:space="preserve">Careful consideration should be given regarding </w:t>
      </w:r>
      <w:r w:rsidR="00182932">
        <w:t>the</w:t>
      </w:r>
      <w:r>
        <w:t xml:space="preserve"> most appropriate </w:t>
      </w:r>
      <w:r w:rsidR="00B57257">
        <w:t>message m</w:t>
      </w:r>
      <w:r>
        <w:t>arker to be used.</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71"/>
        <w:gridCol w:w="6514"/>
      </w:tblGrid>
      <w:tr w:rsidR="00C445F7" w:rsidRPr="00C445F7" w14:paraId="0A4503CE" w14:textId="77777777" w:rsidTr="000F2119">
        <w:trPr>
          <w:trHeight w:val="360"/>
          <w:tblHeader/>
        </w:trPr>
        <w:tc>
          <w:tcPr>
            <w:tcW w:w="1802" w:type="pct"/>
            <w:shd w:val="clear" w:color="auto" w:fill="D9E2F3"/>
            <w:vAlign w:val="center"/>
          </w:tcPr>
          <w:p w14:paraId="10B16566" w14:textId="77777777" w:rsidR="00C445F7" w:rsidRPr="00C445F7" w:rsidRDefault="00C445F7" w:rsidP="00C445F7">
            <w:pPr>
              <w:pStyle w:val="Tableheading"/>
            </w:pPr>
            <w:r w:rsidRPr="00C445F7">
              <w:t>Message Element</w:t>
            </w:r>
          </w:p>
        </w:tc>
        <w:tc>
          <w:tcPr>
            <w:tcW w:w="3198" w:type="pct"/>
            <w:shd w:val="clear" w:color="auto" w:fill="D9E2F3"/>
            <w:vAlign w:val="center"/>
          </w:tcPr>
          <w:p w14:paraId="008BB254" w14:textId="77777777" w:rsidR="00C445F7" w:rsidRPr="00C445F7" w:rsidRDefault="00C445F7" w:rsidP="00C445F7">
            <w:pPr>
              <w:pStyle w:val="Tableheading"/>
            </w:pPr>
            <w:r w:rsidRPr="00C445F7">
              <w:t>Message Intent</w:t>
            </w:r>
          </w:p>
        </w:tc>
      </w:tr>
      <w:tr w:rsidR="000F2119" w:rsidRPr="00C445F7" w14:paraId="241DC67F" w14:textId="77777777" w:rsidTr="00BD4089">
        <w:trPr>
          <w:trHeight w:val="64"/>
        </w:trPr>
        <w:tc>
          <w:tcPr>
            <w:tcW w:w="1802" w:type="pct"/>
            <w:shd w:val="clear" w:color="auto" w:fill="auto"/>
          </w:tcPr>
          <w:p w14:paraId="14AFADA9" w14:textId="77777777" w:rsidR="000F2119" w:rsidRPr="00C445F7" w:rsidRDefault="000F2119" w:rsidP="00BD4089">
            <w:pPr>
              <w:pStyle w:val="Tabletext"/>
            </w:pPr>
            <w:r w:rsidRPr="00C445F7">
              <w:t>COURSE TO MAKE GOOD (details)</w:t>
            </w:r>
          </w:p>
        </w:tc>
        <w:tc>
          <w:tcPr>
            <w:tcW w:w="3198" w:type="pct"/>
            <w:shd w:val="clear" w:color="auto" w:fill="auto"/>
          </w:tcPr>
          <w:p w14:paraId="32A5F7BC" w14:textId="77777777" w:rsidR="000F2119" w:rsidRPr="00C445F7" w:rsidRDefault="000F2119" w:rsidP="00BD4089">
            <w:pPr>
              <w:pStyle w:val="Tabletext"/>
            </w:pPr>
            <w:r w:rsidRPr="00C445F7">
              <w:t xml:space="preserve">Advising the </w:t>
            </w:r>
            <w:r>
              <w:t>ship</w:t>
            </w:r>
            <w:r w:rsidRPr="00C445F7">
              <w:t xml:space="preserve"> about a recommended course </w:t>
            </w:r>
          </w:p>
        </w:tc>
      </w:tr>
      <w:tr w:rsidR="000F2119" w:rsidRPr="00C445F7" w14:paraId="494EBFC8" w14:textId="77777777" w:rsidTr="00BD4089">
        <w:trPr>
          <w:trHeight w:val="64"/>
        </w:trPr>
        <w:tc>
          <w:tcPr>
            <w:tcW w:w="1802" w:type="pct"/>
            <w:shd w:val="clear" w:color="auto" w:fill="auto"/>
          </w:tcPr>
          <w:p w14:paraId="2554B424" w14:textId="77777777" w:rsidR="000F2119" w:rsidRPr="00C445F7" w:rsidRDefault="000F2119" w:rsidP="00BD4089">
            <w:pPr>
              <w:pStyle w:val="Tabletext"/>
            </w:pPr>
            <w:r>
              <w:t xml:space="preserve">DANGER OF </w:t>
            </w:r>
            <w:r w:rsidRPr="00C445F7">
              <w:t>CLOSE QUARTER SITUATION WITH (details)</w:t>
            </w:r>
          </w:p>
        </w:tc>
        <w:tc>
          <w:tcPr>
            <w:tcW w:w="3198" w:type="pct"/>
            <w:shd w:val="clear" w:color="auto" w:fill="auto"/>
          </w:tcPr>
          <w:p w14:paraId="3D8F9B8A" w14:textId="77777777" w:rsidR="000F2119" w:rsidRPr="00C445F7" w:rsidRDefault="000F2119" w:rsidP="00BD4089">
            <w:pPr>
              <w:pStyle w:val="Tabletext"/>
            </w:pPr>
            <w:r w:rsidRPr="00C445F7">
              <w:t xml:space="preserve">Advising the ship is passing close to another ship </w:t>
            </w:r>
          </w:p>
        </w:tc>
      </w:tr>
      <w:tr w:rsidR="000F2119" w:rsidRPr="00C445F7" w14:paraId="10103583" w14:textId="77777777" w:rsidTr="000F2119">
        <w:trPr>
          <w:trHeight w:val="64"/>
        </w:trPr>
        <w:tc>
          <w:tcPr>
            <w:tcW w:w="1802" w:type="pct"/>
          </w:tcPr>
          <w:p w14:paraId="6D20381E" w14:textId="77777777" w:rsidR="000F2119" w:rsidRPr="00C445F7" w:rsidRDefault="000F2119" w:rsidP="00BD4089">
            <w:pPr>
              <w:pStyle w:val="Tabletext"/>
            </w:pPr>
            <w:r w:rsidRPr="00C445F7">
              <w:t xml:space="preserve">YOU ARE APPROACHING (details) </w:t>
            </w:r>
          </w:p>
        </w:tc>
        <w:tc>
          <w:tcPr>
            <w:tcW w:w="3198" w:type="pct"/>
          </w:tcPr>
          <w:p w14:paraId="0815B649" w14:textId="77777777" w:rsidR="000F2119" w:rsidRDefault="000F2119" w:rsidP="00BD4089">
            <w:pPr>
              <w:pStyle w:val="Tabletext"/>
            </w:pPr>
            <w:r w:rsidRPr="00C445F7">
              <w:t>Advising the ship by continuing in the same direction it will approach some obstacle / danger</w:t>
            </w:r>
            <w:r w:rsidRPr="00C445F7" w:rsidDel="00A14BE1">
              <w:t xml:space="preserve"> </w:t>
            </w:r>
            <w:r w:rsidRPr="00C445F7">
              <w:t>(eg submerged wreck)</w:t>
            </w:r>
          </w:p>
          <w:p w14:paraId="43FECAD6" w14:textId="22E9D9EF" w:rsidR="000F2119" w:rsidRPr="00C445F7" w:rsidRDefault="000F2119" w:rsidP="00BD4089">
            <w:pPr>
              <w:pStyle w:val="Tabletext"/>
            </w:pPr>
            <w:r w:rsidRPr="00C445F7">
              <w:t xml:space="preserve">~ shallow water ... bearing … distance …. </w:t>
            </w:r>
            <w:r>
              <w:t>NM</w:t>
            </w:r>
          </w:p>
          <w:p w14:paraId="5AC9F030" w14:textId="02CFDA3B" w:rsidR="000F2119" w:rsidRPr="00C445F7" w:rsidRDefault="000F2119" w:rsidP="00495691">
            <w:pPr>
              <w:pStyle w:val="Tabletext"/>
            </w:pPr>
            <w:r w:rsidRPr="00C445F7">
              <w:t>~ submerged wreck ... (cardinal points) of you</w:t>
            </w:r>
          </w:p>
        </w:tc>
      </w:tr>
      <w:tr w:rsidR="000F2119" w:rsidRPr="00C445F7" w14:paraId="065EBC61" w14:textId="77777777" w:rsidTr="00BD4089">
        <w:trPr>
          <w:trHeight w:val="64"/>
        </w:trPr>
        <w:tc>
          <w:tcPr>
            <w:tcW w:w="1802" w:type="pct"/>
            <w:shd w:val="clear" w:color="auto" w:fill="auto"/>
          </w:tcPr>
          <w:p w14:paraId="58E18E6C" w14:textId="77777777" w:rsidR="000F2119" w:rsidRPr="00C445F7" w:rsidDel="00796BFD" w:rsidRDefault="000F2119" w:rsidP="00BD4089">
            <w:pPr>
              <w:pStyle w:val="Tabletext"/>
            </w:pPr>
            <w:r w:rsidRPr="00C445F7">
              <w:t>YOU ARE LEAVING (details)</w:t>
            </w:r>
          </w:p>
        </w:tc>
        <w:tc>
          <w:tcPr>
            <w:tcW w:w="3198" w:type="pct"/>
            <w:shd w:val="clear" w:color="auto" w:fill="auto"/>
          </w:tcPr>
          <w:p w14:paraId="6021A90A" w14:textId="77777777" w:rsidR="000F2119" w:rsidRPr="00C445F7" w:rsidRDefault="000F2119" w:rsidP="00BD4089">
            <w:pPr>
              <w:pStyle w:val="Tabletext"/>
            </w:pPr>
            <w:r w:rsidRPr="00C445F7">
              <w:t>Inform the ship that it is about to leave an area (eg fairway/recommended route/track)</w:t>
            </w:r>
          </w:p>
        </w:tc>
      </w:tr>
      <w:tr w:rsidR="000F2119" w:rsidRPr="00C445F7" w14:paraId="4837B65C" w14:textId="77777777" w:rsidTr="00BD4089">
        <w:trPr>
          <w:trHeight w:val="64"/>
        </w:trPr>
        <w:tc>
          <w:tcPr>
            <w:tcW w:w="1802" w:type="pct"/>
          </w:tcPr>
          <w:p w14:paraId="7B6D7D3F" w14:textId="77777777" w:rsidR="000F2119" w:rsidRPr="00C445F7" w:rsidRDefault="000F2119" w:rsidP="00BD4089">
            <w:pPr>
              <w:pStyle w:val="Tabletext"/>
            </w:pPr>
            <w:r w:rsidRPr="00C445F7">
              <w:t>YOU HAVE DEVIATED FROM (details)</w:t>
            </w:r>
          </w:p>
        </w:tc>
        <w:tc>
          <w:tcPr>
            <w:tcW w:w="3198" w:type="pct"/>
          </w:tcPr>
          <w:p w14:paraId="326AD9F1" w14:textId="77777777" w:rsidR="000F2119" w:rsidRPr="00C445F7" w:rsidRDefault="000F2119" w:rsidP="00BD4089">
            <w:pPr>
              <w:pStyle w:val="Tabletext"/>
            </w:pPr>
            <w:r w:rsidRPr="00C445F7">
              <w:t>Advising the ship has deviated from intended route (eg passage plan)</w:t>
            </w:r>
          </w:p>
        </w:tc>
      </w:tr>
      <w:tr w:rsidR="000F2119" w:rsidRPr="00C445F7" w14:paraId="33BA3DF1" w14:textId="77777777" w:rsidTr="00BD4089">
        <w:trPr>
          <w:trHeight w:val="64"/>
        </w:trPr>
        <w:tc>
          <w:tcPr>
            <w:tcW w:w="1802" w:type="pct"/>
            <w:shd w:val="clear" w:color="auto" w:fill="auto"/>
          </w:tcPr>
          <w:p w14:paraId="1C5BD006" w14:textId="77777777" w:rsidR="000F2119" w:rsidRPr="00C445F7" w:rsidDel="00796BFD" w:rsidRDefault="000F2119" w:rsidP="00BD4089">
            <w:pPr>
              <w:pStyle w:val="Tabletext"/>
            </w:pPr>
            <w:r w:rsidRPr="00C445F7">
              <w:t>YOU HAVE LEFT (</w:t>
            </w:r>
            <w:r w:rsidRPr="00C445F7">
              <w:rPr>
                <w:lang w:eastAsia="ko-KR"/>
              </w:rPr>
              <w:t>details</w:t>
            </w:r>
            <w:r w:rsidRPr="00C445F7">
              <w:t>)</w:t>
            </w:r>
          </w:p>
        </w:tc>
        <w:tc>
          <w:tcPr>
            <w:tcW w:w="3198" w:type="pct"/>
            <w:shd w:val="clear" w:color="auto" w:fill="auto"/>
          </w:tcPr>
          <w:p w14:paraId="09483F8A" w14:textId="77777777" w:rsidR="000F2119" w:rsidRPr="00C445F7" w:rsidRDefault="000F2119" w:rsidP="00BD4089">
            <w:pPr>
              <w:pStyle w:val="Tabletext"/>
            </w:pPr>
            <w:r w:rsidRPr="00C445F7">
              <w:t>Inform the ship that it has left an area (eg fairway / recommended route/track)</w:t>
            </w:r>
          </w:p>
        </w:tc>
      </w:tr>
      <w:tr w:rsidR="00C445F7" w:rsidRPr="00C445F7" w14:paraId="67BCE2B6" w14:textId="77777777" w:rsidTr="000F2119">
        <w:trPr>
          <w:trHeight w:val="64"/>
        </w:trPr>
        <w:tc>
          <w:tcPr>
            <w:tcW w:w="1802" w:type="pct"/>
            <w:shd w:val="clear" w:color="auto" w:fill="FFFFFF" w:themeFill="background1"/>
          </w:tcPr>
          <w:p w14:paraId="0AE711DB" w14:textId="77777777" w:rsidR="00C445F7" w:rsidRPr="00C445F7" w:rsidRDefault="00C445F7" w:rsidP="00C445F7">
            <w:pPr>
              <w:pStyle w:val="Tabletext"/>
              <w:rPr>
                <w:strike/>
              </w:rPr>
            </w:pPr>
            <w:r w:rsidRPr="00C445F7">
              <w:t xml:space="preserve">YOUR POSITION (details) </w:t>
            </w:r>
          </w:p>
        </w:tc>
        <w:tc>
          <w:tcPr>
            <w:tcW w:w="3198" w:type="pct"/>
            <w:shd w:val="clear" w:color="auto" w:fill="FFFFFF" w:themeFill="background1"/>
          </w:tcPr>
          <w:p w14:paraId="5DA4C716" w14:textId="77777777" w:rsidR="00C445F7" w:rsidRPr="00C445F7" w:rsidRDefault="00C445F7" w:rsidP="00C445F7">
            <w:pPr>
              <w:pStyle w:val="Tabletext"/>
            </w:pPr>
            <w:r w:rsidRPr="00C445F7">
              <w:t>Advising  the ship its current position relative to a location/landmark -</w:t>
            </w:r>
          </w:p>
          <w:p w14:paraId="1576909B" w14:textId="182917EA" w:rsidR="00C445F7" w:rsidRPr="00C445F7" w:rsidRDefault="00C445F7" w:rsidP="00C445F7">
            <w:pPr>
              <w:pStyle w:val="Tabletext"/>
            </w:pPr>
            <w:r w:rsidRPr="00C445F7">
              <w:t xml:space="preserve">.../ bearing ... degrees </w:t>
            </w:r>
          </w:p>
          <w:p w14:paraId="00963639" w14:textId="77777777" w:rsidR="00C445F7" w:rsidRPr="00C445F7" w:rsidRDefault="00C445F7" w:rsidP="00C445F7">
            <w:pPr>
              <w:pStyle w:val="Tabletext"/>
            </w:pPr>
            <w:r w:rsidRPr="00C445F7">
              <w:t>Distance … nautical miles/cables... kilometres /metres from ....</w:t>
            </w:r>
          </w:p>
          <w:p w14:paraId="1DAAC6C1" w14:textId="53B60D78" w:rsidR="00C445F7" w:rsidRPr="00C445F7" w:rsidRDefault="00C445F7" w:rsidP="00C445F7">
            <w:pPr>
              <w:pStyle w:val="Tabletext"/>
            </w:pPr>
            <w:r w:rsidRPr="00C445F7">
              <w:t>~ in the centre of the fairway</w:t>
            </w:r>
          </w:p>
          <w:p w14:paraId="3B97ADBC" w14:textId="77777777" w:rsidR="00C445F7" w:rsidRPr="00C445F7" w:rsidRDefault="00C445F7" w:rsidP="00C445F7">
            <w:pPr>
              <w:pStyle w:val="Tabletext"/>
            </w:pPr>
            <w:r w:rsidRPr="00C445F7">
              <w:t>~ on / not on the radar reference line (of the fairway)</w:t>
            </w:r>
          </w:p>
          <w:p w14:paraId="44F0DF8C" w14:textId="627C13B1" w:rsidR="00C445F7" w:rsidRPr="00C445F7" w:rsidRDefault="00C445F7" w:rsidP="0071708A">
            <w:pPr>
              <w:pStyle w:val="Tabletext"/>
              <w:rPr>
                <w:strike/>
              </w:rPr>
            </w:pPr>
            <w:r w:rsidRPr="00C445F7">
              <w:t>~ on the ... (cardinal points) side of the fairway</w:t>
            </w:r>
          </w:p>
        </w:tc>
      </w:tr>
    </w:tbl>
    <w:p w14:paraId="54524CB0" w14:textId="77777777" w:rsidR="00C445F7" w:rsidRPr="00C445F7" w:rsidRDefault="00C445F7" w:rsidP="00C445F7">
      <w:pPr>
        <w:rPr>
          <w:rFonts w:eastAsiaTheme="minorEastAsia"/>
        </w:rPr>
      </w:pPr>
    </w:p>
    <w:p w14:paraId="7454DD57" w14:textId="77777777" w:rsidR="00B61FD7" w:rsidRDefault="00B61FD7" w:rsidP="00B61FD7">
      <w:pPr>
        <w:pStyle w:val="Rubrik1"/>
      </w:pPr>
      <w:bookmarkStart w:id="171" w:name="_Toc67943075"/>
      <w:r w:rsidRPr="00B04805">
        <w:rPr>
          <w:caps w:val="0"/>
        </w:rPr>
        <w:t>DEFINITIONS</w:t>
      </w:r>
      <w:bookmarkEnd w:id="171"/>
    </w:p>
    <w:p w14:paraId="76BC57E6" w14:textId="77777777" w:rsidR="00B61FD7" w:rsidRPr="007038E2" w:rsidRDefault="00B61FD7" w:rsidP="00B61FD7">
      <w:pPr>
        <w:pStyle w:val="Heading1separatationline"/>
      </w:pPr>
    </w:p>
    <w:p w14:paraId="32851827" w14:textId="77777777" w:rsidR="00B61FD7" w:rsidRDefault="00B61FD7" w:rsidP="00B61FD7">
      <w:pPr>
        <w:pStyle w:val="Brdtext"/>
      </w:pPr>
      <w:r w:rsidRPr="008A2C73">
        <w:t xml:space="preserve">The definitions of terms used in this Guideline can be found in the </w:t>
      </w:r>
      <w:r w:rsidRPr="008A2C73">
        <w:rPr>
          <w:i/>
          <w:iCs/>
        </w:rPr>
        <w:t xml:space="preserve">International Dictionary of Marine Aids to Navigation </w:t>
      </w:r>
      <w:r w:rsidRPr="008A2C73">
        <w:t>(IALA Dictionary) at http://www.iala-aism.org/wiki/dictionary and were checked as correct at the time of going to print. Where conflict arises, the IALA Dictionary should be considered as the authoritative source of definitions used in IALA documents.</w:t>
      </w:r>
      <w:r w:rsidRPr="00950A45">
        <w:t xml:space="preserve"> </w:t>
      </w:r>
    </w:p>
    <w:p w14:paraId="36FC64EA" w14:textId="7880D798" w:rsidR="00B61FD7" w:rsidRPr="00A21BB0" w:rsidRDefault="00B61FD7" w:rsidP="00A21BB0">
      <w:pPr>
        <w:pStyle w:val="Rubrik1"/>
        <w:rPr>
          <w:caps w:val="0"/>
        </w:rPr>
      </w:pPr>
      <w:bookmarkStart w:id="172" w:name="_Toc67943076"/>
      <w:r w:rsidRPr="00A21BB0">
        <w:rPr>
          <w:caps w:val="0"/>
        </w:rPr>
        <w:t>REFERENCES</w:t>
      </w:r>
      <w:bookmarkEnd w:id="172"/>
      <w:r w:rsidR="00A6329F">
        <w:rPr>
          <w:caps w:val="0"/>
        </w:rPr>
        <w:t xml:space="preserve"> </w:t>
      </w:r>
      <w:r w:rsidR="00A6329F" w:rsidRPr="00A6329F">
        <w:rPr>
          <w:caps w:val="0"/>
          <w:highlight w:val="yellow"/>
        </w:rPr>
        <w:t>[to be numbered and updated in text]</w:t>
      </w:r>
    </w:p>
    <w:p w14:paraId="0BB82932" w14:textId="77777777" w:rsidR="00E15A7D" w:rsidRPr="00E15A7D" w:rsidRDefault="00E15A7D" w:rsidP="00E15A7D">
      <w:pPr>
        <w:pStyle w:val="Heading1separatationline"/>
      </w:pPr>
    </w:p>
    <w:p w14:paraId="331121E1" w14:textId="77777777" w:rsidR="00B61FD7" w:rsidRDefault="00B61FD7" w:rsidP="00B61FD7">
      <w:pPr>
        <w:pStyle w:val="Bullet1"/>
      </w:pPr>
      <w:r w:rsidRPr="000205F9">
        <w:t>Resolution A.857(20) Guidelines</w:t>
      </w:r>
      <w:r>
        <w:t xml:space="preserve"> for Vessel Traffic Services, IMO</w:t>
      </w:r>
    </w:p>
    <w:p w14:paraId="334D8FDA" w14:textId="747A9E9E" w:rsidR="00B61FD7" w:rsidRDefault="00B61FD7" w:rsidP="00B61FD7">
      <w:pPr>
        <w:pStyle w:val="Bullet1"/>
      </w:pPr>
      <w:r>
        <w:t xml:space="preserve">Resolution A.918(22) </w:t>
      </w:r>
      <w:r w:rsidR="002B71B5">
        <w:t xml:space="preserve">IMO </w:t>
      </w:r>
      <w:r>
        <w:t>Standard Marine Communication Phrases, IMO</w:t>
      </w:r>
    </w:p>
    <w:p w14:paraId="4194733D" w14:textId="77777777" w:rsidR="00B61FD7" w:rsidRDefault="00B61FD7" w:rsidP="00B61FD7">
      <w:pPr>
        <w:pStyle w:val="Bullet1"/>
      </w:pPr>
      <w:r>
        <w:t>Resolution A.954(23) Proper use of VHF channels at sea, IMO</w:t>
      </w:r>
    </w:p>
    <w:p w14:paraId="7715CB37" w14:textId="77777777" w:rsidR="00B61FD7" w:rsidRDefault="00B61FD7" w:rsidP="00B61FD7">
      <w:pPr>
        <w:pStyle w:val="Bullet1"/>
      </w:pPr>
      <w:r>
        <w:t xml:space="preserve">International Code of Signals, IMO </w:t>
      </w:r>
    </w:p>
    <w:p w14:paraId="1A21F7F1" w14:textId="77777777" w:rsidR="00B61FD7" w:rsidRDefault="00B61FD7" w:rsidP="00B61FD7">
      <w:pPr>
        <w:pStyle w:val="Bullet1"/>
      </w:pPr>
      <w:r>
        <w:t>Convention on the International Regulations for Preventing Collisions at Sea, 1972 (COLREG</w:t>
      </w:r>
      <w:r w:rsidR="00356B5F">
        <w:t>s</w:t>
      </w:r>
      <w:r>
        <w:t>), IMO</w:t>
      </w:r>
    </w:p>
    <w:p w14:paraId="24318EE0" w14:textId="77777777" w:rsidR="00B61FD7" w:rsidRDefault="00B61FD7" w:rsidP="00B61FD7">
      <w:pPr>
        <w:pStyle w:val="Bullet1"/>
      </w:pPr>
      <w:r>
        <w:t>GMDSS Manual 2019, IMO</w:t>
      </w:r>
    </w:p>
    <w:p w14:paraId="1C42F54E" w14:textId="77777777" w:rsidR="00B61FD7" w:rsidRDefault="00B61FD7" w:rsidP="00B61FD7">
      <w:pPr>
        <w:pStyle w:val="Bullet1"/>
      </w:pPr>
      <w:r>
        <w:t>International Aeronautical and Maritime Search and Rescue Manual (IAMSAR), ICAO and IMO, 2019</w:t>
      </w:r>
    </w:p>
    <w:p w14:paraId="4FC96137" w14:textId="77777777" w:rsidR="00B61FD7" w:rsidRDefault="00B61FD7" w:rsidP="00B61FD7">
      <w:pPr>
        <w:pStyle w:val="Bullet1"/>
      </w:pPr>
      <w:r>
        <w:t>International Convention for the Safety of Life at Sea</w:t>
      </w:r>
      <w:r w:rsidR="00DF7DE4">
        <w:t xml:space="preserve"> (SOLAS)</w:t>
      </w:r>
      <w:r>
        <w:t>, 1974</w:t>
      </w:r>
    </w:p>
    <w:p w14:paraId="445E696F" w14:textId="77777777" w:rsidR="00B61FD7" w:rsidRDefault="00B61FD7" w:rsidP="00E15A7D">
      <w:pPr>
        <w:pStyle w:val="Bullet1"/>
      </w:pPr>
      <w:r>
        <w:t>Manual for use by the Maritime Mobile and Maritime Mobile-Satellite Services (Maritime Manual), ITU</w:t>
      </w:r>
    </w:p>
    <w:p w14:paraId="0F29CAAC" w14:textId="3CF90877" w:rsidR="00E15A7D" w:rsidRPr="00F55AD7" w:rsidRDefault="00B61FD7" w:rsidP="00E15A7D">
      <w:pPr>
        <w:pStyle w:val="Bullet1"/>
      </w:pPr>
      <w:r>
        <w:t>Radio Regulations, 2020,  Volumes 1 and 4,</w:t>
      </w:r>
      <w:r w:rsidR="008E4E12">
        <w:t xml:space="preserve"> </w:t>
      </w:r>
      <w:r>
        <w:t>Recommendation ITU‐R M.1171‐0 and subsequent chapters, ITU</w:t>
      </w:r>
      <w:bookmarkStart w:id="173" w:name="_GoBack"/>
      <w:bookmarkEnd w:id="173"/>
    </w:p>
    <w:sectPr w:rsidR="00E15A7D" w:rsidRPr="00F55AD7"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9D299" w14:textId="77777777" w:rsidR="00F819EF" w:rsidRDefault="00F819EF" w:rsidP="003274DB">
      <w:r>
        <w:separator/>
      </w:r>
    </w:p>
    <w:p w14:paraId="1590EBE3" w14:textId="77777777" w:rsidR="00F819EF" w:rsidRDefault="00F819EF"/>
  </w:endnote>
  <w:endnote w:type="continuationSeparator" w:id="0">
    <w:p w14:paraId="2A5EBB73" w14:textId="77777777" w:rsidR="00F819EF" w:rsidRDefault="00F819EF" w:rsidP="003274DB">
      <w:r>
        <w:continuationSeparator/>
      </w:r>
    </w:p>
    <w:p w14:paraId="0F49FD20" w14:textId="77777777" w:rsidR="00F819EF" w:rsidRDefault="00F819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C7C4" w14:textId="77777777" w:rsidR="00F819EF" w:rsidRDefault="00F819EF"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7FCC8982" w14:textId="77777777" w:rsidR="00F819EF" w:rsidRDefault="00F819EF"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4C4423A" w14:textId="77777777" w:rsidR="00F819EF" w:rsidRDefault="00F819EF"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82D8A9A" w14:textId="77777777" w:rsidR="00F819EF" w:rsidRDefault="00F819EF"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62B267C" w14:textId="77777777" w:rsidR="00F819EF" w:rsidRDefault="00F819EF"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9AB90" w14:textId="77777777" w:rsidR="00F819EF" w:rsidRDefault="00F819EF" w:rsidP="008747E0">
    <w:pPr>
      <w:pStyle w:val="Sidfot"/>
    </w:pPr>
    <w:r w:rsidRPr="00442889">
      <w:rPr>
        <w:noProof/>
        <w:lang w:val="sv-SE" w:eastAsia="sv-SE"/>
      </w:rPr>
      <w:drawing>
        <wp:anchor distT="0" distB="0" distL="114300" distR="114300" simplePos="0" relativeHeight="251661312" behindDoc="1" locked="0" layoutInCell="1" allowOverlap="1" wp14:anchorId="6802BC34" wp14:editId="4BFB0CD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69504" behindDoc="0" locked="0" layoutInCell="1" allowOverlap="1" wp14:anchorId="79280E1C" wp14:editId="10B233F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1CEDF6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4F577FF7" w14:textId="77777777" w:rsidR="00F819EF" w:rsidRPr="00ED2A8D" w:rsidRDefault="00F819EF" w:rsidP="008747E0">
    <w:pPr>
      <w:pStyle w:val="Sidfot"/>
    </w:pPr>
  </w:p>
  <w:p w14:paraId="6AD4F999" w14:textId="77777777" w:rsidR="00F819EF" w:rsidRPr="00ED2A8D" w:rsidRDefault="00F819EF" w:rsidP="002735DD">
    <w:pPr>
      <w:pStyle w:val="Sidfot"/>
      <w:tabs>
        <w:tab w:val="left" w:pos="1781"/>
      </w:tabs>
    </w:pPr>
    <w:r>
      <w:tab/>
    </w:r>
  </w:p>
  <w:p w14:paraId="07785EBE" w14:textId="77777777" w:rsidR="00F819EF" w:rsidRPr="00ED2A8D" w:rsidRDefault="00F819EF" w:rsidP="008747E0">
    <w:pPr>
      <w:pStyle w:val="Sidfot"/>
    </w:pPr>
  </w:p>
  <w:p w14:paraId="2FD751C0" w14:textId="77777777" w:rsidR="00F819EF" w:rsidRPr="00ED2A8D" w:rsidRDefault="00F819EF"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EE567" w14:textId="77777777" w:rsidR="00F819EF" w:rsidRDefault="00F819EF"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316780E9" wp14:editId="6AC936B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5FC76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113880C" w14:textId="77777777" w:rsidR="00F819EF" w:rsidRPr="00B6374D" w:rsidRDefault="00F819EF" w:rsidP="00525922">
    <w:pPr>
      <w:pStyle w:val="Footerlandscape"/>
      <w:rPr>
        <w:rStyle w:val="Sidnummer"/>
        <w:szCs w:val="15"/>
        <w:lang w:val="it-IT"/>
      </w:rPr>
    </w:pPr>
    <w:r w:rsidRPr="00C907DF">
      <w:rPr>
        <w:szCs w:val="15"/>
      </w:rPr>
      <w:fldChar w:fldCharType="begin"/>
    </w:r>
    <w:r w:rsidRPr="00B6374D">
      <w:rPr>
        <w:szCs w:val="15"/>
        <w:lang w:val="it-IT"/>
      </w:rPr>
      <w:instrText xml:space="preserve"> STYLEREF "Document title" \* MERGEFORMAT </w:instrText>
    </w:r>
    <w:r w:rsidRPr="00C907DF">
      <w:rPr>
        <w:szCs w:val="15"/>
      </w:rPr>
      <w:fldChar w:fldCharType="separate"/>
    </w:r>
    <w:r>
      <w:rPr>
        <w:b w:val="0"/>
        <w:bCs/>
        <w:noProof/>
        <w:szCs w:val="15"/>
        <w:lang w:val="it-IT"/>
      </w:rPr>
      <w:t>Errore. Per applicare Document title al testo da visualizzare in questo punto, utilizzare la scheda Home.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850696">
      <w:rPr>
        <w:noProof/>
        <w:szCs w:val="15"/>
        <w:lang w:val="it-IT"/>
      </w:rPr>
      <w:t>G1132</w:t>
    </w:r>
    <w:r>
      <w:rPr>
        <w:szCs w:val="15"/>
      </w:rPr>
      <w:fldChar w:fldCharType="end"/>
    </w:r>
    <w:r w:rsidRPr="00B6374D">
      <w:rPr>
        <w:szCs w:val="15"/>
        <w:lang w:val="it-IT"/>
      </w:rPr>
      <w:t xml:space="preserve"> – </w:t>
    </w:r>
    <w:r>
      <w:rPr>
        <w:szCs w:val="15"/>
      </w:rPr>
      <w:fldChar w:fldCharType="begin"/>
    </w:r>
    <w:r w:rsidRPr="00B6374D">
      <w:rPr>
        <w:szCs w:val="15"/>
        <w:lang w:val="it-IT"/>
      </w:rPr>
      <w:instrText xml:space="preserve"> STYLEREF Subtitle \* MERGEFORMAT </w:instrText>
    </w:r>
    <w:r>
      <w:rPr>
        <w:szCs w:val="15"/>
      </w:rPr>
      <w:fldChar w:fldCharType="separate"/>
    </w:r>
    <w:r>
      <w:rPr>
        <w:b w:val="0"/>
        <w:bCs/>
        <w:noProof/>
        <w:szCs w:val="15"/>
        <w:lang w:val="it-IT"/>
      </w:rPr>
      <w:t>Errore. Per applicare Subtitle al testo da visualizzare in questo punto, utilizzare la scheda Home.</w:t>
    </w:r>
    <w:r>
      <w:rPr>
        <w:szCs w:val="15"/>
      </w:rPr>
      <w:fldChar w:fldCharType="end"/>
    </w:r>
  </w:p>
  <w:p w14:paraId="3556EFDA" w14:textId="77777777" w:rsidR="00F819EF" w:rsidRPr="00525922" w:rsidRDefault="00F819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Revision VTS50 3 meeting (19 March 2021)</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68C9" w14:textId="77777777" w:rsidR="00F819EF" w:rsidRPr="00C716E5" w:rsidRDefault="00F819EF" w:rsidP="00C716E5">
    <w:pPr>
      <w:pStyle w:val="Sidfot"/>
      <w:rPr>
        <w:sz w:val="15"/>
        <w:szCs w:val="15"/>
      </w:rPr>
    </w:pPr>
  </w:p>
  <w:p w14:paraId="6EF0B9ED" w14:textId="77777777" w:rsidR="00F819EF" w:rsidRDefault="00F819EF" w:rsidP="00C716E5">
    <w:pPr>
      <w:pStyle w:val="Footerportrait"/>
    </w:pPr>
  </w:p>
  <w:p w14:paraId="2419A58F" w14:textId="04D0AAAD" w:rsidR="00F819EF" w:rsidRPr="00C907DF" w:rsidRDefault="00F819EF" w:rsidP="00C716E5">
    <w:pPr>
      <w:pStyle w:val="Footerportrait"/>
      <w:rPr>
        <w:rStyle w:val="Sidnummer"/>
        <w:szCs w:val="15"/>
      </w:rPr>
    </w:pPr>
    <w:fldSimple w:instr=" STYLEREF &quot;Document type&quot; \* MERGEFORMAT ">
      <w:r w:rsidR="007C232E">
        <w:t>IALA Guideline</w:t>
      </w:r>
    </w:fldSimple>
    <w:r w:rsidRPr="00C907DF">
      <w:t xml:space="preserve"> </w:t>
    </w:r>
    <w:fldSimple w:instr=" STYLEREF &quot;Document number&quot; \* MERGEFORMAT ">
      <w:r w:rsidR="007C232E">
        <w:t>G1132</w:t>
      </w:r>
    </w:fldSimple>
    <w:r w:rsidRPr="00C907DF">
      <w:t xml:space="preserve"> –</w:t>
    </w:r>
    <w:r>
      <w:t xml:space="preserve"> </w:t>
    </w:r>
    <w:fldSimple w:instr=" STYLEREF &quot;Document name&quot; \* MERGEFORMAT ">
      <w:r w:rsidR="007C232E">
        <w:t>VTS VOICE COMMUNICATIONS AND PHRASEOLOGY</w:t>
      </w:r>
    </w:fldSimple>
  </w:p>
  <w:p w14:paraId="06F122C3" w14:textId="52227E33" w:rsidR="00F819EF" w:rsidRPr="00C907DF" w:rsidRDefault="00F819EF" w:rsidP="00C716E5">
    <w:pPr>
      <w:pStyle w:val="Footerportrait"/>
    </w:pPr>
    <w:fldSimple w:instr=" STYLEREF &quot;Edition number&quot; \* MERGEFORMAT ">
      <w:r w:rsidR="007C232E">
        <w:t>Edition 2.0</w:t>
      </w:r>
    </w:fldSimple>
    <w:r>
      <w:t xml:space="preserve">  </w:t>
    </w:r>
    <w:fldSimple w:instr=" STYLEREF &quot;Document date&quot; \* MERGEFORMAT ">
      <w:r w:rsidR="007C232E">
        <w:t>urn:mrn:iala:pub:gnnnn</w:t>
      </w:r>
    </w:fldSimple>
    <w:r w:rsidRPr="00C907DF">
      <w:tab/>
    </w:r>
    <w: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7C232E">
      <w:rPr>
        <w:rStyle w:val="Sidnummer"/>
        <w:szCs w:val="15"/>
      </w:rPr>
      <w:t>4</w:t>
    </w:r>
    <w:r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7DC46" w14:textId="77777777" w:rsidR="00F819EF" w:rsidRDefault="00F819EF" w:rsidP="00C716E5">
    <w:pPr>
      <w:pStyle w:val="Sidfot"/>
    </w:pPr>
  </w:p>
  <w:p w14:paraId="096A2620" w14:textId="77777777" w:rsidR="00F819EF" w:rsidRDefault="00F819EF" w:rsidP="00C716E5">
    <w:pPr>
      <w:pStyle w:val="Footerportrait"/>
    </w:pPr>
  </w:p>
  <w:p w14:paraId="4845520C" w14:textId="5571443D" w:rsidR="00F819EF" w:rsidRPr="00C907DF" w:rsidRDefault="00F819EF" w:rsidP="00C716E5">
    <w:pPr>
      <w:pStyle w:val="Footerportrait"/>
      <w:rPr>
        <w:rStyle w:val="Sidnummer"/>
        <w:szCs w:val="15"/>
      </w:rPr>
    </w:pPr>
    <w:fldSimple w:instr=" STYLEREF &quot;Document type&quot; \* MERGEFORMAT ">
      <w:r w:rsidR="00AA35D2">
        <w:t>IALA Guideline</w:t>
      </w:r>
    </w:fldSimple>
    <w:r w:rsidRPr="00C907DF">
      <w:t xml:space="preserve"> </w:t>
    </w:r>
    <w:fldSimple w:instr=" STYLEREF &quot;Document number&quot; \* MERGEFORMAT ">
      <w:r w:rsidR="00AA35D2">
        <w:t>G1132</w:t>
      </w:r>
    </w:fldSimple>
    <w:r w:rsidRPr="00C907DF">
      <w:t xml:space="preserve"> –</w:t>
    </w:r>
    <w:r>
      <w:t xml:space="preserve"> </w:t>
    </w:r>
    <w:fldSimple w:instr=" STYLEREF &quot;Document name&quot; \* MERGEFORMAT ">
      <w:r w:rsidR="00AA35D2">
        <w:t>VTS VOICE COMMUNICATIONS AND PHRASEOLOGY</w:t>
      </w:r>
    </w:fldSimple>
  </w:p>
  <w:p w14:paraId="26696795" w14:textId="20982AE0" w:rsidR="00F819EF" w:rsidRPr="00525922" w:rsidRDefault="00F819EF" w:rsidP="00C716E5">
    <w:pPr>
      <w:pStyle w:val="Footerportrait"/>
    </w:pPr>
    <w:fldSimple w:instr=" STYLEREF &quot;Edition number&quot; \* MERGEFORMAT ">
      <w:r w:rsidR="00AA35D2">
        <w:t>Edition 2.0</w:t>
      </w:r>
    </w:fldSimple>
    <w:r w:rsidRPr="00C907DF">
      <w:tab/>
    </w:r>
    <w: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AA35D2">
      <w:rPr>
        <w:rStyle w:val="Sidnummer"/>
        <w:szCs w:val="15"/>
      </w:rPr>
      <w:t>3</w:t>
    </w:r>
    <w:r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793C3" w14:textId="77777777" w:rsidR="00F819EF" w:rsidRDefault="00F819EF" w:rsidP="00C716E5">
    <w:pPr>
      <w:pStyle w:val="Sidfot"/>
    </w:pPr>
  </w:p>
  <w:p w14:paraId="551C6CDD" w14:textId="77777777" w:rsidR="00F819EF" w:rsidRDefault="00F819EF" w:rsidP="00C716E5">
    <w:pPr>
      <w:pStyle w:val="Footerportrait"/>
    </w:pPr>
  </w:p>
  <w:p w14:paraId="3E894FFF" w14:textId="73A87AFD" w:rsidR="00F819EF" w:rsidRPr="00C907DF" w:rsidRDefault="00F819EF" w:rsidP="00760004">
    <w:pPr>
      <w:pStyle w:val="Footerportrait"/>
      <w:tabs>
        <w:tab w:val="clear" w:pos="10206"/>
        <w:tab w:val="right" w:pos="15704"/>
      </w:tabs>
    </w:pPr>
    <w:fldSimple w:instr=" STYLEREF &quot;Document type&quot; \* MERGEFORMAT ">
      <w:r w:rsidR="007C232E">
        <w:t>IALA Guideline</w:t>
      </w:r>
    </w:fldSimple>
    <w:r w:rsidRPr="00C907DF">
      <w:t xml:space="preserve"> </w:t>
    </w:r>
    <w:fldSimple w:instr=" STYLEREF &quot;Document number&quot; \* MERGEFORMAT ">
      <w:r w:rsidR="007C232E">
        <w:t>G1132</w:t>
      </w:r>
    </w:fldSimple>
    <w:r w:rsidRPr="00C907DF">
      <w:t xml:space="preserve"> –</w:t>
    </w:r>
    <w:r>
      <w:t xml:space="preserve"> </w:t>
    </w:r>
    <w:fldSimple w:instr=" STYLEREF &quot;Document name&quot; \* MERGEFORMAT ">
      <w:r w:rsidR="007C232E">
        <w:t>VTS VOICE COMMUNICATIONS AND PHRASEOLOGY</w:t>
      </w:r>
    </w:fldSimple>
    <w:r>
      <w:tab/>
    </w:r>
  </w:p>
  <w:p w14:paraId="34CED130" w14:textId="454888B3" w:rsidR="00F819EF" w:rsidRPr="00C907DF" w:rsidRDefault="00F819EF" w:rsidP="00760004">
    <w:pPr>
      <w:pStyle w:val="Footerportrait"/>
      <w:tabs>
        <w:tab w:val="clear" w:pos="10206"/>
        <w:tab w:val="right" w:pos="15704"/>
      </w:tabs>
    </w:pPr>
    <w:fldSimple w:instr=" STYLEREF &quot;Edition number&quot; \* MERGEFORMAT ">
      <w:r w:rsidR="007C232E">
        <w:t>Edition 2.0</w:t>
      </w:r>
    </w:fldSimple>
    <w:r>
      <w:t xml:space="preserve">  </w:t>
    </w:r>
    <w:fldSimple w:instr=" STYLEREF &quot;Document date&quot; \* MERGEFORMAT ">
      <w:r w:rsidR="007C232E">
        <w:t>urn:mrn:iala:pub:gnnnn</w:t>
      </w:r>
    </w:fldSimple>
    <w:r>
      <w:tab/>
    </w:r>
    <w:r>
      <w:rPr>
        <w:rStyle w:val="Sidnumme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sidR="007C232E">
      <w:rPr>
        <w:rStyle w:val="Sidnummer"/>
        <w:szCs w:val="15"/>
      </w:rPr>
      <w:t>28</w:t>
    </w:r>
    <w:r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00434" w14:textId="77777777" w:rsidR="00F819EF" w:rsidRDefault="00F819EF" w:rsidP="003274DB">
      <w:r>
        <w:separator/>
      </w:r>
    </w:p>
    <w:p w14:paraId="088DEEC6" w14:textId="77777777" w:rsidR="00F819EF" w:rsidRDefault="00F819EF"/>
  </w:footnote>
  <w:footnote w:type="continuationSeparator" w:id="0">
    <w:p w14:paraId="562563ED" w14:textId="77777777" w:rsidR="00F819EF" w:rsidRDefault="00F819EF" w:rsidP="003274DB">
      <w:r>
        <w:continuationSeparator/>
      </w:r>
    </w:p>
    <w:p w14:paraId="73775DB3" w14:textId="77777777" w:rsidR="00F819EF" w:rsidRDefault="00F819EF"/>
  </w:footnote>
  <w:footnote w:id="1">
    <w:p w14:paraId="7DE17777" w14:textId="77777777" w:rsidR="00F819EF" w:rsidRDefault="00F819EF">
      <w:pPr>
        <w:pStyle w:val="Fotnotstext"/>
      </w:pPr>
      <w:r>
        <w:rPr>
          <w:rStyle w:val="Fotnotsreferens"/>
        </w:rPr>
        <w:footnoteRef/>
      </w:r>
      <w:r>
        <w:t xml:space="preserve"> </w:t>
      </w:r>
      <w:r>
        <w:tab/>
      </w:r>
      <w:r w:rsidRPr="0022238E">
        <w:t>Plain language is writing that is clear, concise, well-organized, and follows other best practices appropriate to the subject or field and intended audience.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37A52" w14:textId="77777777" w:rsidR="00F819EF" w:rsidRDefault="00F819EF">
    <w:pPr>
      <w:pStyle w:val="Sidhuvud"/>
    </w:pPr>
    <w:r>
      <w:rPr>
        <w:noProof/>
      </w:rPr>
      <w:pict w14:anchorId="305A6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EBA7F" w14:textId="77777777" w:rsidR="00F819EF" w:rsidRDefault="00F819EF">
    <w:pPr>
      <w:pStyle w:val="Sidhuvud"/>
    </w:pPr>
    <w:r>
      <w:rPr>
        <w:noProof/>
      </w:rPr>
      <w:pict w14:anchorId="6BF9A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ADE7" w14:textId="77777777" w:rsidR="00F819EF" w:rsidRPr="00667792" w:rsidRDefault="00F819EF" w:rsidP="00667792">
    <w:pPr>
      <w:pStyle w:val="Sidhuvud"/>
    </w:pPr>
    <w:r>
      <w:rPr>
        <w:noProof/>
      </w:rPr>
      <w:pict w14:anchorId="6444EA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449.6pt;height:269.75pt;rotation:315;z-index:-251585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727872" behindDoc="1" locked="0" layoutInCell="1" allowOverlap="1" wp14:anchorId="42E8F195" wp14:editId="7D88C096">
          <wp:simplePos x="0" y="0"/>
          <wp:positionH relativeFrom="page">
            <wp:posOffset>6848223</wp:posOffset>
          </wp:positionH>
          <wp:positionV relativeFrom="page">
            <wp:posOffset>264</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CBA9" w14:textId="77777777" w:rsidR="00F819EF" w:rsidRDefault="00F819EF">
    <w:pPr>
      <w:pStyle w:val="Sidhuvud"/>
    </w:pPr>
    <w:r>
      <w:rPr>
        <w:noProof/>
      </w:rPr>
      <w:pict w14:anchorId="02512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449.6pt;height:269.75pt;rotation:315;z-index:-251587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00A71" w14:textId="77777777" w:rsidR="00F819EF" w:rsidRDefault="00F819EF" w:rsidP="00B6066D">
    <w:pPr>
      <w:pStyle w:val="Sidhuvud"/>
      <w:jc w:val="right"/>
    </w:pPr>
    <w:r>
      <w:rPr>
        <w:noProof/>
      </w:rPr>
      <w:pict w14:anchorId="16C7D7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sv-SE" w:eastAsia="sv-SE"/>
      </w:rPr>
      <w:drawing>
        <wp:anchor distT="0" distB="0" distL="114300" distR="114300" simplePos="0" relativeHeight="251657214" behindDoc="1" locked="0" layoutInCell="1" allowOverlap="1" wp14:anchorId="0BA7677F" wp14:editId="303A353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6BD50F8" w14:textId="77777777" w:rsidR="00F819EF" w:rsidRDefault="00F819EF" w:rsidP="00B6066D">
    <w:pPr>
      <w:pStyle w:val="Sidhuvud"/>
      <w:jc w:val="right"/>
    </w:pPr>
  </w:p>
  <w:p w14:paraId="27D7EB40" w14:textId="77777777" w:rsidR="00F819EF" w:rsidRDefault="00F819EF" w:rsidP="00B6066D">
    <w:pPr>
      <w:pStyle w:val="Sidhuvud"/>
      <w:jc w:val="right"/>
    </w:pPr>
  </w:p>
  <w:p w14:paraId="2168AFB9" w14:textId="77777777" w:rsidR="00F819EF" w:rsidRDefault="00F819EF" w:rsidP="008747E0">
    <w:pPr>
      <w:pStyle w:val="Sidhuvud"/>
    </w:pPr>
  </w:p>
  <w:p w14:paraId="482A0BE5" w14:textId="77777777" w:rsidR="00F819EF" w:rsidRDefault="00F819EF" w:rsidP="008747E0">
    <w:pPr>
      <w:pStyle w:val="Sidhuvud"/>
    </w:pPr>
  </w:p>
  <w:p w14:paraId="1017392B" w14:textId="77777777" w:rsidR="00F819EF" w:rsidRDefault="00F819EF" w:rsidP="008747E0">
    <w:pPr>
      <w:pStyle w:val="Sidhuvud"/>
    </w:pPr>
    <w:r>
      <w:rPr>
        <w:noProof/>
        <w:lang w:val="sv-SE" w:eastAsia="sv-SE"/>
      </w:rPr>
      <w:drawing>
        <wp:anchor distT="0" distB="0" distL="114300" distR="114300" simplePos="0" relativeHeight="251656189" behindDoc="1" locked="0" layoutInCell="1" allowOverlap="1" wp14:anchorId="4418AD7D" wp14:editId="01C46FD4">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5F8EC74" w14:textId="77777777" w:rsidR="00F819EF" w:rsidRPr="00ED2A8D" w:rsidRDefault="00F819EF" w:rsidP="008747E0">
    <w:pPr>
      <w:pStyle w:val="Sidhuvud"/>
    </w:pPr>
  </w:p>
  <w:p w14:paraId="19940312" w14:textId="77777777" w:rsidR="00F819EF" w:rsidRPr="00ED2A8D" w:rsidRDefault="00F819EF"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CB078" w14:textId="77777777" w:rsidR="00F819EF" w:rsidRDefault="00F819EF">
    <w:pPr>
      <w:pStyle w:val="Sidhuvud"/>
    </w:pPr>
    <w:r>
      <w:rPr>
        <w:noProof/>
      </w:rPr>
      <w:pict w14:anchorId="1F817F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88960" behindDoc="1" locked="0" layoutInCell="1" allowOverlap="1" wp14:anchorId="46109DDC" wp14:editId="0684D838">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C5AB625" w14:textId="77777777" w:rsidR="00F819EF" w:rsidRDefault="00F819EF">
    <w:pPr>
      <w:pStyle w:val="Sidhuvud"/>
    </w:pPr>
  </w:p>
  <w:p w14:paraId="1F0A9F62" w14:textId="77777777" w:rsidR="00F819EF" w:rsidRDefault="00F819EF">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1D433" w14:textId="77777777" w:rsidR="00F819EF" w:rsidRDefault="00F819EF">
    <w:pPr>
      <w:pStyle w:val="Sidhuvud"/>
    </w:pPr>
    <w:r>
      <w:rPr>
        <w:noProof/>
      </w:rPr>
      <w:pict w14:anchorId="444432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8B2E4" w14:textId="77777777" w:rsidR="00F819EF" w:rsidRPr="00ED2A8D" w:rsidRDefault="00F819EF" w:rsidP="008747E0">
    <w:pPr>
      <w:pStyle w:val="Sidhuvud"/>
    </w:pPr>
    <w:r>
      <w:rPr>
        <w:noProof/>
      </w:rPr>
      <w:pict w14:anchorId="0752C2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58752" behindDoc="1" locked="0" layoutInCell="1" allowOverlap="1" wp14:anchorId="0CFC8C75" wp14:editId="4FA523D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43B51D" w14:textId="77777777" w:rsidR="00F819EF" w:rsidRPr="00ED2A8D" w:rsidRDefault="00F819EF" w:rsidP="008747E0">
    <w:pPr>
      <w:pStyle w:val="Sidhuvud"/>
    </w:pPr>
  </w:p>
  <w:p w14:paraId="1C2982BC" w14:textId="77777777" w:rsidR="00F819EF" w:rsidRDefault="00F819EF" w:rsidP="008747E0">
    <w:pPr>
      <w:pStyle w:val="Sidhuvud"/>
    </w:pPr>
  </w:p>
  <w:p w14:paraId="7F892E60" w14:textId="77777777" w:rsidR="00F819EF" w:rsidRDefault="00F819EF" w:rsidP="008747E0">
    <w:pPr>
      <w:pStyle w:val="Sidhuvud"/>
    </w:pPr>
  </w:p>
  <w:p w14:paraId="4CC50F09" w14:textId="77777777" w:rsidR="00F819EF" w:rsidRPr="00441393" w:rsidRDefault="00F819EF" w:rsidP="00441393">
    <w:pPr>
      <w:pStyle w:val="Contents"/>
    </w:pPr>
    <w:r>
      <w:t>DOCUMENT REVISION</w:t>
    </w:r>
  </w:p>
  <w:p w14:paraId="3EDEB758" w14:textId="77777777" w:rsidR="00F819EF" w:rsidRPr="00ED2A8D" w:rsidRDefault="00F819EF" w:rsidP="008747E0">
    <w:pPr>
      <w:pStyle w:val="Sidhuvud"/>
    </w:pPr>
  </w:p>
  <w:p w14:paraId="012C741A" w14:textId="77777777" w:rsidR="00F819EF" w:rsidRPr="00AC33A2" w:rsidRDefault="00F819EF"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FA9A0" w14:textId="77777777" w:rsidR="00F819EF" w:rsidRDefault="00F819EF">
    <w:pPr>
      <w:pStyle w:val="Sidhuvud"/>
    </w:pPr>
    <w:r>
      <w:rPr>
        <w:noProof/>
      </w:rPr>
      <w:pict w14:anchorId="0D5BF5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87B00" w14:textId="77777777" w:rsidR="00F819EF" w:rsidRDefault="00F819EF">
    <w:pPr>
      <w:pStyle w:val="Sidhuvud"/>
    </w:pPr>
    <w:r>
      <w:rPr>
        <w:noProof/>
      </w:rPr>
      <w:pict w14:anchorId="1BE30A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F56C3" w14:textId="77777777" w:rsidR="00F819EF" w:rsidRPr="00ED2A8D" w:rsidRDefault="00F819EF" w:rsidP="008747E0">
    <w:pPr>
      <w:pStyle w:val="Sidhuvud"/>
    </w:pPr>
    <w:r>
      <w:rPr>
        <w:noProof/>
      </w:rPr>
      <w:pict w14:anchorId="701D4B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74624" behindDoc="1" locked="0" layoutInCell="1" allowOverlap="1" wp14:anchorId="2EE7CBEB" wp14:editId="0D86C7AC">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E06BF3" w14:textId="77777777" w:rsidR="00F819EF" w:rsidRPr="00ED2A8D" w:rsidRDefault="00F819EF" w:rsidP="008747E0">
    <w:pPr>
      <w:pStyle w:val="Sidhuvud"/>
    </w:pPr>
  </w:p>
  <w:p w14:paraId="559A45E2" w14:textId="77777777" w:rsidR="00F819EF" w:rsidRDefault="00F819EF" w:rsidP="008747E0">
    <w:pPr>
      <w:pStyle w:val="Sidhuvud"/>
    </w:pPr>
  </w:p>
  <w:p w14:paraId="1A77CBA4" w14:textId="77777777" w:rsidR="00F819EF" w:rsidRDefault="00F819EF" w:rsidP="008747E0">
    <w:pPr>
      <w:pStyle w:val="Sidhuvud"/>
    </w:pPr>
  </w:p>
  <w:p w14:paraId="00CC1292" w14:textId="77777777" w:rsidR="00F819EF" w:rsidRDefault="00F819EF" w:rsidP="008747E0">
    <w:pPr>
      <w:pStyle w:val="Sidhuvud"/>
    </w:pPr>
  </w:p>
  <w:p w14:paraId="2FF12329" w14:textId="77777777" w:rsidR="00F819EF" w:rsidRPr="00441393" w:rsidRDefault="00F819EF" w:rsidP="00441393">
    <w:pPr>
      <w:pStyle w:val="Contents"/>
    </w:pPr>
    <w:r>
      <w:t>CONTENTS</w:t>
    </w:r>
  </w:p>
  <w:p w14:paraId="50DEB79B" w14:textId="77777777" w:rsidR="00F819EF" w:rsidRDefault="00F819EF" w:rsidP="0078486B">
    <w:pPr>
      <w:pStyle w:val="Sidhuvud"/>
      <w:spacing w:line="140" w:lineRule="exact"/>
    </w:pPr>
  </w:p>
  <w:p w14:paraId="0B36A73E" w14:textId="77777777" w:rsidR="00F819EF" w:rsidRPr="00AC33A2" w:rsidRDefault="00F819EF"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36B7E" w14:textId="77777777" w:rsidR="00F819EF" w:rsidRPr="00ED2A8D" w:rsidRDefault="00F819EF" w:rsidP="00C716E5">
    <w:pPr>
      <w:pStyle w:val="Sidhuvud"/>
    </w:pPr>
    <w:r>
      <w:rPr>
        <w:noProof/>
      </w:rPr>
      <w:pict w14:anchorId="06A6C8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sv-SE" w:eastAsia="sv-SE"/>
      </w:rPr>
      <w:drawing>
        <wp:anchor distT="0" distB="0" distL="114300" distR="114300" simplePos="0" relativeHeight="251697152" behindDoc="1" locked="0" layoutInCell="1" allowOverlap="1" wp14:anchorId="4754BDBD" wp14:editId="18FFC58B">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DFA57B" w14:textId="77777777" w:rsidR="00F819EF" w:rsidRPr="00ED2A8D" w:rsidRDefault="00F819EF" w:rsidP="00C716E5">
    <w:pPr>
      <w:pStyle w:val="Sidhuvud"/>
    </w:pPr>
  </w:p>
  <w:p w14:paraId="318FD54A" w14:textId="24BAD118" w:rsidR="00F819EF" w:rsidRDefault="00F819EF" w:rsidP="00C716E5">
    <w:pPr>
      <w:pStyle w:val="Sidhuvud"/>
    </w:pPr>
  </w:p>
  <w:p w14:paraId="2DF45106" w14:textId="77777777" w:rsidR="00F819EF" w:rsidRDefault="00F819EF" w:rsidP="00C716E5">
    <w:pPr>
      <w:pStyle w:val="Sidhuvud"/>
    </w:pPr>
  </w:p>
  <w:p w14:paraId="75F65611" w14:textId="77777777" w:rsidR="00F819EF" w:rsidRDefault="00F819EF" w:rsidP="00C716E5">
    <w:pPr>
      <w:pStyle w:val="Sidhuvud"/>
    </w:pPr>
  </w:p>
  <w:p w14:paraId="0650B062" w14:textId="77777777" w:rsidR="00F819EF" w:rsidRPr="00441393" w:rsidRDefault="00F819EF" w:rsidP="00C716E5">
    <w:pPr>
      <w:pStyle w:val="Contents"/>
    </w:pPr>
    <w:r>
      <w:t>CONTENTS</w:t>
    </w:r>
  </w:p>
  <w:p w14:paraId="608B49C9" w14:textId="77777777" w:rsidR="00F819EF" w:rsidRPr="00ED2A8D" w:rsidRDefault="00F819EF" w:rsidP="00C716E5">
    <w:pPr>
      <w:pStyle w:val="Sidhuvud"/>
    </w:pPr>
  </w:p>
  <w:p w14:paraId="5A9A87F9" w14:textId="1B263A39" w:rsidR="00F819EF" w:rsidRPr="00AC33A2" w:rsidRDefault="00F819EF" w:rsidP="003F004C">
    <w:pPr>
      <w:pStyle w:val="Sidhuvud"/>
      <w:tabs>
        <w:tab w:val="left" w:pos="2400"/>
      </w:tabs>
      <w:spacing w:line="140" w:lineRule="exact"/>
    </w:pPr>
  </w:p>
  <w:p w14:paraId="3ADB7879" w14:textId="268EA4CA" w:rsidR="00F819EF" w:rsidRDefault="00F819EF" w:rsidP="003F004C">
    <w:pPr>
      <w:pStyle w:val="Sidhuvud"/>
    </w:pPr>
    <w:r>
      <w:rPr>
        <w:noProof/>
        <w:lang w:val="sv-SE" w:eastAsia="sv-SE"/>
      </w:rPr>
      <w:drawing>
        <wp:anchor distT="0" distB="0" distL="114300" distR="114300" simplePos="0" relativeHeight="251695104" behindDoc="1" locked="0" layoutInCell="1" allowOverlap="1" wp14:anchorId="274A1CB8" wp14:editId="613C93A9">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2511E5"/>
    <w:multiLevelType w:val="hybridMultilevel"/>
    <w:tmpl w:val="4D2E7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C7188A"/>
    <w:multiLevelType w:val="multilevel"/>
    <w:tmpl w:val="450A08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7B52906"/>
    <w:multiLevelType w:val="hybridMultilevel"/>
    <w:tmpl w:val="10D06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57669BE"/>
    <w:multiLevelType w:val="hybridMultilevel"/>
    <w:tmpl w:val="F796C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926C10"/>
    <w:multiLevelType w:val="hybridMultilevel"/>
    <w:tmpl w:val="8612D894"/>
    <w:lvl w:ilvl="0" w:tplc="9758B49E">
      <w:numFmt w:val="bullet"/>
      <w:lvlText w:val="-"/>
      <w:lvlJc w:val="left"/>
      <w:pPr>
        <w:ind w:left="541" w:hanging="360"/>
      </w:pPr>
      <w:rPr>
        <w:rFonts w:ascii="Calibri" w:eastAsiaTheme="minorHAnsi" w:hAnsi="Calibri" w:cstheme="minorBidi" w:hint="default"/>
      </w:rPr>
    </w:lvl>
    <w:lvl w:ilvl="1" w:tplc="04100003" w:tentative="1">
      <w:start w:val="1"/>
      <w:numFmt w:val="bullet"/>
      <w:lvlText w:val="o"/>
      <w:lvlJc w:val="left"/>
      <w:pPr>
        <w:ind w:left="1261" w:hanging="360"/>
      </w:pPr>
      <w:rPr>
        <w:rFonts w:ascii="Courier New" w:hAnsi="Courier New" w:cs="Courier New" w:hint="default"/>
      </w:rPr>
    </w:lvl>
    <w:lvl w:ilvl="2" w:tplc="04100005" w:tentative="1">
      <w:start w:val="1"/>
      <w:numFmt w:val="bullet"/>
      <w:lvlText w:val=""/>
      <w:lvlJc w:val="left"/>
      <w:pPr>
        <w:ind w:left="1981" w:hanging="360"/>
      </w:pPr>
      <w:rPr>
        <w:rFonts w:ascii="Wingdings" w:hAnsi="Wingdings" w:hint="default"/>
      </w:rPr>
    </w:lvl>
    <w:lvl w:ilvl="3" w:tplc="04100001" w:tentative="1">
      <w:start w:val="1"/>
      <w:numFmt w:val="bullet"/>
      <w:lvlText w:val=""/>
      <w:lvlJc w:val="left"/>
      <w:pPr>
        <w:ind w:left="2701" w:hanging="360"/>
      </w:pPr>
      <w:rPr>
        <w:rFonts w:ascii="Symbol" w:hAnsi="Symbol" w:hint="default"/>
      </w:rPr>
    </w:lvl>
    <w:lvl w:ilvl="4" w:tplc="04100003" w:tentative="1">
      <w:start w:val="1"/>
      <w:numFmt w:val="bullet"/>
      <w:lvlText w:val="o"/>
      <w:lvlJc w:val="left"/>
      <w:pPr>
        <w:ind w:left="3421" w:hanging="360"/>
      </w:pPr>
      <w:rPr>
        <w:rFonts w:ascii="Courier New" w:hAnsi="Courier New" w:cs="Courier New" w:hint="default"/>
      </w:rPr>
    </w:lvl>
    <w:lvl w:ilvl="5" w:tplc="04100005" w:tentative="1">
      <w:start w:val="1"/>
      <w:numFmt w:val="bullet"/>
      <w:lvlText w:val=""/>
      <w:lvlJc w:val="left"/>
      <w:pPr>
        <w:ind w:left="4141" w:hanging="360"/>
      </w:pPr>
      <w:rPr>
        <w:rFonts w:ascii="Wingdings" w:hAnsi="Wingdings" w:hint="default"/>
      </w:rPr>
    </w:lvl>
    <w:lvl w:ilvl="6" w:tplc="04100001" w:tentative="1">
      <w:start w:val="1"/>
      <w:numFmt w:val="bullet"/>
      <w:lvlText w:val=""/>
      <w:lvlJc w:val="left"/>
      <w:pPr>
        <w:ind w:left="4861" w:hanging="360"/>
      </w:pPr>
      <w:rPr>
        <w:rFonts w:ascii="Symbol" w:hAnsi="Symbol" w:hint="default"/>
      </w:rPr>
    </w:lvl>
    <w:lvl w:ilvl="7" w:tplc="04100003" w:tentative="1">
      <w:start w:val="1"/>
      <w:numFmt w:val="bullet"/>
      <w:lvlText w:val="o"/>
      <w:lvlJc w:val="left"/>
      <w:pPr>
        <w:ind w:left="5581" w:hanging="360"/>
      </w:pPr>
      <w:rPr>
        <w:rFonts w:ascii="Courier New" w:hAnsi="Courier New" w:cs="Courier New" w:hint="default"/>
      </w:rPr>
    </w:lvl>
    <w:lvl w:ilvl="8" w:tplc="04100005" w:tentative="1">
      <w:start w:val="1"/>
      <w:numFmt w:val="bullet"/>
      <w:lvlText w:val=""/>
      <w:lvlJc w:val="left"/>
      <w:pPr>
        <w:ind w:left="6301" w:hanging="360"/>
      </w:pPr>
      <w:rPr>
        <w:rFonts w:ascii="Wingdings" w:hAnsi="Wingdings"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AB4D84"/>
    <w:multiLevelType w:val="multilevel"/>
    <w:tmpl w:val="425AF754"/>
    <w:lvl w:ilvl="0">
      <w:start w:val="1"/>
      <w:numFmt w:val="decimal"/>
      <w:pStyle w:val="Rubrik1"/>
      <w:lvlText w:val="%1."/>
      <w:lvlJc w:val="left"/>
      <w:pPr>
        <w:tabs>
          <w:tab w:val="num" w:pos="0"/>
        </w:tabs>
        <w:ind w:left="709" w:hanging="709"/>
      </w:pPr>
      <w:rPr>
        <w:rFonts w:asciiTheme="minorHAnsi" w:hAnsiTheme="minorHAnsi" w:hint="default"/>
        <w:b/>
        <w:i w:val="0"/>
        <w:color w:val="407EC9"/>
        <w:sz w:val="28"/>
      </w:rPr>
    </w:lvl>
    <w:lvl w:ilvl="1">
      <w:start w:val="1"/>
      <w:numFmt w:val="decimal"/>
      <w:pStyle w:val="Rubrik2"/>
      <w:lvlText w:val="%1.%2."/>
      <w:lvlJc w:val="left"/>
      <w:pPr>
        <w:tabs>
          <w:tab w:val="num" w:pos="2552"/>
        </w:tabs>
        <w:ind w:left="3403" w:hanging="851"/>
      </w:pPr>
      <w:rPr>
        <w:rFonts w:asciiTheme="minorHAnsi" w:hAnsiTheme="minorHAnsi" w:hint="default"/>
        <w:b/>
        <w:i w:val="0"/>
        <w:color w:val="407EC9"/>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CB64EE9"/>
    <w:multiLevelType w:val="hybridMultilevel"/>
    <w:tmpl w:val="FEE0A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E3E1BC8"/>
    <w:multiLevelType w:val="hybridMultilevel"/>
    <w:tmpl w:val="36CEE1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71D41FAE"/>
    <w:multiLevelType w:val="hybridMultilevel"/>
    <w:tmpl w:val="2736C346"/>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BC6A40"/>
    <w:multiLevelType w:val="hybridMultilevel"/>
    <w:tmpl w:val="3208A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38"/>
  </w:num>
  <w:num w:numId="3">
    <w:abstractNumId w:val="8"/>
  </w:num>
  <w:num w:numId="4">
    <w:abstractNumId w:val="23"/>
  </w:num>
  <w:num w:numId="5">
    <w:abstractNumId w:val="19"/>
  </w:num>
  <w:num w:numId="6">
    <w:abstractNumId w:val="9"/>
  </w:num>
  <w:num w:numId="7">
    <w:abstractNumId w:val="16"/>
  </w:num>
  <w:num w:numId="8">
    <w:abstractNumId w:val="25"/>
  </w:num>
  <w:num w:numId="9">
    <w:abstractNumId w:val="7"/>
  </w:num>
  <w:num w:numId="10">
    <w:abstractNumId w:val="15"/>
  </w:num>
  <w:num w:numId="11">
    <w:abstractNumId w:val="20"/>
  </w:num>
  <w:num w:numId="12">
    <w:abstractNumId w:val="4"/>
  </w:num>
  <w:num w:numId="13">
    <w:abstractNumId w:val="26"/>
  </w:num>
  <w:num w:numId="14">
    <w:abstractNumId w:val="0"/>
  </w:num>
  <w:num w:numId="15">
    <w:abstractNumId w:val="31"/>
  </w:num>
  <w:num w:numId="16">
    <w:abstractNumId w:val="35"/>
  </w:num>
  <w:num w:numId="17">
    <w:abstractNumId w:val="14"/>
  </w:num>
  <w:num w:numId="18">
    <w:abstractNumId w:val="13"/>
  </w:num>
  <w:num w:numId="19">
    <w:abstractNumId w:val="36"/>
  </w:num>
  <w:num w:numId="20">
    <w:abstractNumId w:val="24"/>
  </w:num>
  <w:num w:numId="21">
    <w:abstractNumId w:val="3"/>
  </w:num>
  <w:num w:numId="22">
    <w:abstractNumId w:val="11"/>
  </w:num>
  <w:num w:numId="23">
    <w:abstractNumId w:val="29"/>
  </w:num>
  <w:num w:numId="24">
    <w:abstractNumId w:val="10"/>
  </w:num>
  <w:num w:numId="25">
    <w:abstractNumId w:val="37"/>
  </w:num>
  <w:num w:numId="26">
    <w:abstractNumId w:val="1"/>
  </w:num>
  <w:num w:numId="27">
    <w:abstractNumId w:val="22"/>
  </w:num>
  <w:num w:numId="28">
    <w:abstractNumId w:val="18"/>
  </w:num>
  <w:num w:numId="29">
    <w:abstractNumId w:val="28"/>
  </w:num>
  <w:num w:numId="30">
    <w:abstractNumId w:val="30"/>
  </w:num>
  <w:num w:numId="31">
    <w:abstractNumId w:val="5"/>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39"/>
  </w:num>
  <w:num w:numId="37">
    <w:abstractNumId w:val="34"/>
  </w:num>
  <w:num w:numId="38">
    <w:abstractNumId w:val="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38"/>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27"/>
  </w:num>
  <w:num w:numId="50">
    <w:abstractNumId w:val="33"/>
  </w:num>
  <w:num w:numId="51">
    <w:abstractNumId w:val="27"/>
  </w:num>
  <w:num w:numId="52">
    <w:abstractNumId w:val="31"/>
  </w:num>
  <w:num w:numId="53">
    <w:abstractNumId w:val="21"/>
  </w:num>
  <w:num w:numId="54">
    <w:abstractNumId w:val="12"/>
  </w:num>
  <w:num w:numId="55">
    <w:abstractNumId w:val="31"/>
  </w:num>
  <w:num w:numId="56">
    <w:abstractNumId w:val="31"/>
  </w:num>
  <w:num w:numId="57">
    <w:abstractNumId w:val="31"/>
  </w:num>
  <w:num w:numId="58">
    <w:abstractNumId w:val="27"/>
  </w:num>
  <w:num w:numId="59">
    <w:abstractNumId w:val="27"/>
  </w:num>
  <w:num w:numId="60">
    <w:abstractNumId w:val="31"/>
  </w:num>
  <w:num w:numId="61">
    <w:abstractNumId w:val="27"/>
  </w:num>
  <w:num w:numId="62">
    <w:abstractNumId w:val="2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en-GB" w:vendorID="2" w:dllVersion="6" w:checkStyle="0"/>
  <w:activeWritingStyle w:appName="MSWord" w:lang="sv-SE" w:vendorID="22" w:dllVersion="513" w:checkStyle="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7D1B"/>
    <w:rsid w:val="00014774"/>
    <w:rsid w:val="00014D9B"/>
    <w:rsid w:val="0001616D"/>
    <w:rsid w:val="00016839"/>
    <w:rsid w:val="000174F9"/>
    <w:rsid w:val="000178BD"/>
    <w:rsid w:val="000205F9"/>
    <w:rsid w:val="00020DEC"/>
    <w:rsid w:val="0002315E"/>
    <w:rsid w:val="000249C2"/>
    <w:rsid w:val="000258F6"/>
    <w:rsid w:val="00030A94"/>
    <w:rsid w:val="0003449E"/>
    <w:rsid w:val="000367AA"/>
    <w:rsid w:val="000379A7"/>
    <w:rsid w:val="00040EB8"/>
    <w:rsid w:val="000429BA"/>
    <w:rsid w:val="00044FBB"/>
    <w:rsid w:val="00050F02"/>
    <w:rsid w:val="00052CBB"/>
    <w:rsid w:val="0005449E"/>
    <w:rsid w:val="00054C7D"/>
    <w:rsid w:val="00055938"/>
    <w:rsid w:val="00055A28"/>
    <w:rsid w:val="00057B6D"/>
    <w:rsid w:val="00061A7B"/>
    <w:rsid w:val="00062874"/>
    <w:rsid w:val="00067180"/>
    <w:rsid w:val="00067AEE"/>
    <w:rsid w:val="0007288F"/>
    <w:rsid w:val="000802E6"/>
    <w:rsid w:val="00082C85"/>
    <w:rsid w:val="00085F66"/>
    <w:rsid w:val="0008654C"/>
    <w:rsid w:val="0008763C"/>
    <w:rsid w:val="000879D4"/>
    <w:rsid w:val="000904ED"/>
    <w:rsid w:val="00091545"/>
    <w:rsid w:val="00097D58"/>
    <w:rsid w:val="000A27A8"/>
    <w:rsid w:val="000A424E"/>
    <w:rsid w:val="000A59C0"/>
    <w:rsid w:val="000B1CA7"/>
    <w:rsid w:val="000B2356"/>
    <w:rsid w:val="000C0923"/>
    <w:rsid w:val="000C711B"/>
    <w:rsid w:val="000C7DED"/>
    <w:rsid w:val="000D10B3"/>
    <w:rsid w:val="000D1D15"/>
    <w:rsid w:val="000D2431"/>
    <w:rsid w:val="000E3954"/>
    <w:rsid w:val="000E3E52"/>
    <w:rsid w:val="000F074D"/>
    <w:rsid w:val="000F0F9F"/>
    <w:rsid w:val="000F1A83"/>
    <w:rsid w:val="000F2119"/>
    <w:rsid w:val="000F3B52"/>
    <w:rsid w:val="000F3F43"/>
    <w:rsid w:val="000F53E3"/>
    <w:rsid w:val="000F58ED"/>
    <w:rsid w:val="00103083"/>
    <w:rsid w:val="00112F8B"/>
    <w:rsid w:val="00113D5B"/>
    <w:rsid w:val="00113F8F"/>
    <w:rsid w:val="00117B20"/>
    <w:rsid w:val="00121235"/>
    <w:rsid w:val="00121616"/>
    <w:rsid w:val="00123A68"/>
    <w:rsid w:val="00125A48"/>
    <w:rsid w:val="00131FE0"/>
    <w:rsid w:val="001349DB"/>
    <w:rsid w:val="00134B86"/>
    <w:rsid w:val="00135AEB"/>
    <w:rsid w:val="00136E58"/>
    <w:rsid w:val="0014060A"/>
    <w:rsid w:val="001547E7"/>
    <w:rsid w:val="001547F9"/>
    <w:rsid w:val="001607D8"/>
    <w:rsid w:val="00161325"/>
    <w:rsid w:val="00162383"/>
    <w:rsid w:val="00162612"/>
    <w:rsid w:val="001635F3"/>
    <w:rsid w:val="0017091A"/>
    <w:rsid w:val="00172DB8"/>
    <w:rsid w:val="00176BB8"/>
    <w:rsid w:val="00182932"/>
    <w:rsid w:val="001840E4"/>
    <w:rsid w:val="00184427"/>
    <w:rsid w:val="001875B1"/>
    <w:rsid w:val="00191120"/>
    <w:rsid w:val="0019173E"/>
    <w:rsid w:val="00191CC6"/>
    <w:rsid w:val="00191E50"/>
    <w:rsid w:val="001939DE"/>
    <w:rsid w:val="00194F6E"/>
    <w:rsid w:val="00197F5D"/>
    <w:rsid w:val="001A1C73"/>
    <w:rsid w:val="001A1D01"/>
    <w:rsid w:val="001A2DCA"/>
    <w:rsid w:val="001B2A35"/>
    <w:rsid w:val="001B339A"/>
    <w:rsid w:val="001B37ED"/>
    <w:rsid w:val="001B60A6"/>
    <w:rsid w:val="001C650B"/>
    <w:rsid w:val="001C72B5"/>
    <w:rsid w:val="001C77FB"/>
    <w:rsid w:val="001D0DC6"/>
    <w:rsid w:val="001D1845"/>
    <w:rsid w:val="001D2E7A"/>
    <w:rsid w:val="001D3992"/>
    <w:rsid w:val="001D4A3E"/>
    <w:rsid w:val="001D4AFD"/>
    <w:rsid w:val="001E3AEE"/>
    <w:rsid w:val="001E416D"/>
    <w:rsid w:val="001E5B39"/>
    <w:rsid w:val="001F432D"/>
    <w:rsid w:val="001F4EF8"/>
    <w:rsid w:val="001F5AB1"/>
    <w:rsid w:val="00201337"/>
    <w:rsid w:val="002022EA"/>
    <w:rsid w:val="00202B1B"/>
    <w:rsid w:val="00202C24"/>
    <w:rsid w:val="002044E9"/>
    <w:rsid w:val="00205B17"/>
    <w:rsid w:val="00205D9B"/>
    <w:rsid w:val="00211C63"/>
    <w:rsid w:val="00214033"/>
    <w:rsid w:val="002204DA"/>
    <w:rsid w:val="00220D68"/>
    <w:rsid w:val="0022238E"/>
    <w:rsid w:val="0022371A"/>
    <w:rsid w:val="002272E9"/>
    <w:rsid w:val="00235283"/>
    <w:rsid w:val="00237785"/>
    <w:rsid w:val="00237F31"/>
    <w:rsid w:val="002406D3"/>
    <w:rsid w:val="0024594C"/>
    <w:rsid w:val="00251FB9"/>
    <w:rsid w:val="002520AD"/>
    <w:rsid w:val="00255FD9"/>
    <w:rsid w:val="0025660A"/>
    <w:rsid w:val="00257DF8"/>
    <w:rsid w:val="00257E4A"/>
    <w:rsid w:val="0026038D"/>
    <w:rsid w:val="00263D78"/>
    <w:rsid w:val="002652F7"/>
    <w:rsid w:val="002659AA"/>
    <w:rsid w:val="002663F5"/>
    <w:rsid w:val="0027175D"/>
    <w:rsid w:val="002735DD"/>
    <w:rsid w:val="00274B97"/>
    <w:rsid w:val="002755CE"/>
    <w:rsid w:val="00282DA7"/>
    <w:rsid w:val="0029270D"/>
    <w:rsid w:val="00296AE1"/>
    <w:rsid w:val="00297449"/>
    <w:rsid w:val="0029793F"/>
    <w:rsid w:val="002A073C"/>
    <w:rsid w:val="002A0952"/>
    <w:rsid w:val="002A1C42"/>
    <w:rsid w:val="002A58F0"/>
    <w:rsid w:val="002A617C"/>
    <w:rsid w:val="002A71CF"/>
    <w:rsid w:val="002B3E9D"/>
    <w:rsid w:val="002B71B5"/>
    <w:rsid w:val="002C6FFC"/>
    <w:rsid w:val="002C7479"/>
    <w:rsid w:val="002C77F4"/>
    <w:rsid w:val="002D0869"/>
    <w:rsid w:val="002D55A2"/>
    <w:rsid w:val="002D6B9B"/>
    <w:rsid w:val="002D78FE"/>
    <w:rsid w:val="002D7F76"/>
    <w:rsid w:val="002E4993"/>
    <w:rsid w:val="002E5BAC"/>
    <w:rsid w:val="002E6010"/>
    <w:rsid w:val="002E7635"/>
    <w:rsid w:val="002F265A"/>
    <w:rsid w:val="0030413F"/>
    <w:rsid w:val="00305EFE"/>
    <w:rsid w:val="00313B4B"/>
    <w:rsid w:val="00313D85"/>
    <w:rsid w:val="00315CE3"/>
    <w:rsid w:val="0031629B"/>
    <w:rsid w:val="00317F49"/>
    <w:rsid w:val="003251FE"/>
    <w:rsid w:val="003259FC"/>
    <w:rsid w:val="003274DB"/>
    <w:rsid w:val="003276DE"/>
    <w:rsid w:val="00327FBF"/>
    <w:rsid w:val="00332167"/>
    <w:rsid w:val="00332A7B"/>
    <w:rsid w:val="003336BC"/>
    <w:rsid w:val="003343E0"/>
    <w:rsid w:val="00335E40"/>
    <w:rsid w:val="00344408"/>
    <w:rsid w:val="00345E37"/>
    <w:rsid w:val="00347F3E"/>
    <w:rsid w:val="00350A92"/>
    <w:rsid w:val="00356B5F"/>
    <w:rsid w:val="00357894"/>
    <w:rsid w:val="003601BB"/>
    <w:rsid w:val="003621C3"/>
    <w:rsid w:val="0036382D"/>
    <w:rsid w:val="003642AB"/>
    <w:rsid w:val="003728D9"/>
    <w:rsid w:val="00380350"/>
    <w:rsid w:val="00380B4E"/>
    <w:rsid w:val="00380F88"/>
    <w:rsid w:val="003816E4"/>
    <w:rsid w:val="00381F7A"/>
    <w:rsid w:val="0038254B"/>
    <w:rsid w:val="00382C28"/>
    <w:rsid w:val="0038597C"/>
    <w:rsid w:val="00387217"/>
    <w:rsid w:val="0039131E"/>
    <w:rsid w:val="00396588"/>
    <w:rsid w:val="003A04A6"/>
    <w:rsid w:val="003A1535"/>
    <w:rsid w:val="003A537C"/>
    <w:rsid w:val="003A6A32"/>
    <w:rsid w:val="003A7759"/>
    <w:rsid w:val="003A7F6E"/>
    <w:rsid w:val="003B03EA"/>
    <w:rsid w:val="003B76F0"/>
    <w:rsid w:val="003C0F16"/>
    <w:rsid w:val="003C138B"/>
    <w:rsid w:val="003C2DB0"/>
    <w:rsid w:val="003C3583"/>
    <w:rsid w:val="003C7C34"/>
    <w:rsid w:val="003D0D9E"/>
    <w:rsid w:val="003D0F37"/>
    <w:rsid w:val="003D301D"/>
    <w:rsid w:val="003D3B40"/>
    <w:rsid w:val="003D5150"/>
    <w:rsid w:val="003F004C"/>
    <w:rsid w:val="003F1C3A"/>
    <w:rsid w:val="003F4DE4"/>
    <w:rsid w:val="003F7990"/>
    <w:rsid w:val="00403CE2"/>
    <w:rsid w:val="00404957"/>
    <w:rsid w:val="00405FE3"/>
    <w:rsid w:val="004100A6"/>
    <w:rsid w:val="00412717"/>
    <w:rsid w:val="00412807"/>
    <w:rsid w:val="00414698"/>
    <w:rsid w:val="00415649"/>
    <w:rsid w:val="004207F6"/>
    <w:rsid w:val="0042325E"/>
    <w:rsid w:val="0042546E"/>
    <w:rsid w:val="0042565E"/>
    <w:rsid w:val="004257E4"/>
    <w:rsid w:val="00427C63"/>
    <w:rsid w:val="00432C05"/>
    <w:rsid w:val="00434137"/>
    <w:rsid w:val="00436755"/>
    <w:rsid w:val="00436ED1"/>
    <w:rsid w:val="00440379"/>
    <w:rsid w:val="00441393"/>
    <w:rsid w:val="00447CF0"/>
    <w:rsid w:val="00453250"/>
    <w:rsid w:val="00456F10"/>
    <w:rsid w:val="00463B48"/>
    <w:rsid w:val="0046464D"/>
    <w:rsid w:val="0047071B"/>
    <w:rsid w:val="00474746"/>
    <w:rsid w:val="004762D1"/>
    <w:rsid w:val="00476942"/>
    <w:rsid w:val="00477D62"/>
    <w:rsid w:val="00481C27"/>
    <w:rsid w:val="00485A4E"/>
    <w:rsid w:val="00486A85"/>
    <w:rsid w:val="004871A2"/>
    <w:rsid w:val="004908B8"/>
    <w:rsid w:val="00492A8D"/>
    <w:rsid w:val="00492F4E"/>
    <w:rsid w:val="00493202"/>
    <w:rsid w:val="00493B3C"/>
    <w:rsid w:val="004944C8"/>
    <w:rsid w:val="00495691"/>
    <w:rsid w:val="00495DDA"/>
    <w:rsid w:val="004A0EBF"/>
    <w:rsid w:val="004A189C"/>
    <w:rsid w:val="004A3751"/>
    <w:rsid w:val="004A4EC4"/>
    <w:rsid w:val="004A6169"/>
    <w:rsid w:val="004B166C"/>
    <w:rsid w:val="004B3877"/>
    <w:rsid w:val="004B6621"/>
    <w:rsid w:val="004B744B"/>
    <w:rsid w:val="004C0E4B"/>
    <w:rsid w:val="004E0BBB"/>
    <w:rsid w:val="004E1D57"/>
    <w:rsid w:val="004E2F16"/>
    <w:rsid w:val="004F2AA4"/>
    <w:rsid w:val="004F478A"/>
    <w:rsid w:val="004F5930"/>
    <w:rsid w:val="004F6196"/>
    <w:rsid w:val="00503044"/>
    <w:rsid w:val="00503518"/>
    <w:rsid w:val="005100A3"/>
    <w:rsid w:val="00517B15"/>
    <w:rsid w:val="00517F29"/>
    <w:rsid w:val="00523666"/>
    <w:rsid w:val="005240FD"/>
    <w:rsid w:val="00524DBB"/>
    <w:rsid w:val="0052505C"/>
    <w:rsid w:val="00525922"/>
    <w:rsid w:val="00526234"/>
    <w:rsid w:val="0052752B"/>
    <w:rsid w:val="00534F34"/>
    <w:rsid w:val="00535C55"/>
    <w:rsid w:val="0053692E"/>
    <w:rsid w:val="005378A6"/>
    <w:rsid w:val="00540D36"/>
    <w:rsid w:val="00541ED1"/>
    <w:rsid w:val="005453AF"/>
    <w:rsid w:val="00547837"/>
    <w:rsid w:val="0055645C"/>
    <w:rsid w:val="00557434"/>
    <w:rsid w:val="00563979"/>
    <w:rsid w:val="005805D2"/>
    <w:rsid w:val="00581239"/>
    <w:rsid w:val="00586C48"/>
    <w:rsid w:val="00595415"/>
    <w:rsid w:val="00597652"/>
    <w:rsid w:val="005A0703"/>
    <w:rsid w:val="005A080B"/>
    <w:rsid w:val="005B12A5"/>
    <w:rsid w:val="005C161A"/>
    <w:rsid w:val="005C1BCB"/>
    <w:rsid w:val="005C2312"/>
    <w:rsid w:val="005C4735"/>
    <w:rsid w:val="005C5C63"/>
    <w:rsid w:val="005C7F57"/>
    <w:rsid w:val="005D03E9"/>
    <w:rsid w:val="005D304B"/>
    <w:rsid w:val="005D4893"/>
    <w:rsid w:val="005D6E5D"/>
    <w:rsid w:val="005E091A"/>
    <w:rsid w:val="005E1E60"/>
    <w:rsid w:val="005E2B85"/>
    <w:rsid w:val="005E3989"/>
    <w:rsid w:val="005E4659"/>
    <w:rsid w:val="005E657A"/>
    <w:rsid w:val="005E7063"/>
    <w:rsid w:val="005F1386"/>
    <w:rsid w:val="005F17C2"/>
    <w:rsid w:val="005F1DBC"/>
    <w:rsid w:val="005F280C"/>
    <w:rsid w:val="00600C2B"/>
    <w:rsid w:val="0060503E"/>
    <w:rsid w:val="006079D6"/>
    <w:rsid w:val="00611E31"/>
    <w:rsid w:val="006127AC"/>
    <w:rsid w:val="006167FC"/>
    <w:rsid w:val="00617B7E"/>
    <w:rsid w:val="006211AA"/>
    <w:rsid w:val="00622C26"/>
    <w:rsid w:val="0063369B"/>
    <w:rsid w:val="00634A78"/>
    <w:rsid w:val="00641794"/>
    <w:rsid w:val="00642025"/>
    <w:rsid w:val="006438BF"/>
    <w:rsid w:val="00643A3E"/>
    <w:rsid w:val="00646307"/>
    <w:rsid w:val="00646AFD"/>
    <w:rsid w:val="00646E87"/>
    <w:rsid w:val="0065107F"/>
    <w:rsid w:val="00661594"/>
    <w:rsid w:val="00661946"/>
    <w:rsid w:val="00662D9A"/>
    <w:rsid w:val="00664D43"/>
    <w:rsid w:val="00666061"/>
    <w:rsid w:val="00667424"/>
    <w:rsid w:val="00667792"/>
    <w:rsid w:val="00671677"/>
    <w:rsid w:val="006744D8"/>
    <w:rsid w:val="0067475C"/>
    <w:rsid w:val="006750F2"/>
    <w:rsid w:val="006752D6"/>
    <w:rsid w:val="00675E02"/>
    <w:rsid w:val="0068553C"/>
    <w:rsid w:val="00685F34"/>
    <w:rsid w:val="00686C08"/>
    <w:rsid w:val="006876DF"/>
    <w:rsid w:val="00693B1F"/>
    <w:rsid w:val="00695656"/>
    <w:rsid w:val="00695F4B"/>
    <w:rsid w:val="0069750B"/>
    <w:rsid w:val="006975A8"/>
    <w:rsid w:val="006A0D4C"/>
    <w:rsid w:val="006A1012"/>
    <w:rsid w:val="006A526B"/>
    <w:rsid w:val="006A7261"/>
    <w:rsid w:val="006B0791"/>
    <w:rsid w:val="006B2793"/>
    <w:rsid w:val="006B5713"/>
    <w:rsid w:val="006B65E0"/>
    <w:rsid w:val="006C1291"/>
    <w:rsid w:val="006C1376"/>
    <w:rsid w:val="006C2D9E"/>
    <w:rsid w:val="006C48F9"/>
    <w:rsid w:val="006D2365"/>
    <w:rsid w:val="006E059F"/>
    <w:rsid w:val="006E0E7D"/>
    <w:rsid w:val="006E10BF"/>
    <w:rsid w:val="006E17F6"/>
    <w:rsid w:val="006F1C14"/>
    <w:rsid w:val="007038E2"/>
    <w:rsid w:val="00703A6A"/>
    <w:rsid w:val="007070A0"/>
    <w:rsid w:val="0071708A"/>
    <w:rsid w:val="00721BBB"/>
    <w:rsid w:val="00722236"/>
    <w:rsid w:val="00724027"/>
    <w:rsid w:val="00725CCA"/>
    <w:rsid w:val="0072737A"/>
    <w:rsid w:val="007311E7"/>
    <w:rsid w:val="00731DEE"/>
    <w:rsid w:val="00734BC6"/>
    <w:rsid w:val="00735810"/>
    <w:rsid w:val="0075171A"/>
    <w:rsid w:val="007541D3"/>
    <w:rsid w:val="007577D7"/>
    <w:rsid w:val="00760004"/>
    <w:rsid w:val="0076620E"/>
    <w:rsid w:val="007715E8"/>
    <w:rsid w:val="00776004"/>
    <w:rsid w:val="00777956"/>
    <w:rsid w:val="0078486B"/>
    <w:rsid w:val="00785210"/>
    <w:rsid w:val="00785A39"/>
    <w:rsid w:val="00787D8A"/>
    <w:rsid w:val="00790277"/>
    <w:rsid w:val="00791EBC"/>
    <w:rsid w:val="00793577"/>
    <w:rsid w:val="00795637"/>
    <w:rsid w:val="007972AF"/>
    <w:rsid w:val="00797DB6"/>
    <w:rsid w:val="007A446A"/>
    <w:rsid w:val="007A53A6"/>
    <w:rsid w:val="007A6159"/>
    <w:rsid w:val="007B27E9"/>
    <w:rsid w:val="007B2C5B"/>
    <w:rsid w:val="007B2D11"/>
    <w:rsid w:val="007B6700"/>
    <w:rsid w:val="007B6A93"/>
    <w:rsid w:val="007B7BEC"/>
    <w:rsid w:val="007B7C44"/>
    <w:rsid w:val="007C232E"/>
    <w:rsid w:val="007D1805"/>
    <w:rsid w:val="007D2107"/>
    <w:rsid w:val="007D25ED"/>
    <w:rsid w:val="007D3A42"/>
    <w:rsid w:val="007D5895"/>
    <w:rsid w:val="007D6CFB"/>
    <w:rsid w:val="007D77AB"/>
    <w:rsid w:val="007E28D0"/>
    <w:rsid w:val="007E30DF"/>
    <w:rsid w:val="007F113B"/>
    <w:rsid w:val="007F2C43"/>
    <w:rsid w:val="007F7544"/>
    <w:rsid w:val="00800995"/>
    <w:rsid w:val="00802148"/>
    <w:rsid w:val="00804736"/>
    <w:rsid w:val="00806D39"/>
    <w:rsid w:val="0081117E"/>
    <w:rsid w:val="00816C30"/>
    <w:rsid w:val="00816F79"/>
    <w:rsid w:val="008172F8"/>
    <w:rsid w:val="008210F2"/>
    <w:rsid w:val="00822CF5"/>
    <w:rsid w:val="008326B2"/>
    <w:rsid w:val="008326B3"/>
    <w:rsid w:val="00834150"/>
    <w:rsid w:val="008357F2"/>
    <w:rsid w:val="008375B5"/>
    <w:rsid w:val="0084098D"/>
    <w:rsid w:val="008416E0"/>
    <w:rsid w:val="00844D9E"/>
    <w:rsid w:val="008462A2"/>
    <w:rsid w:val="00846831"/>
    <w:rsid w:val="00847B32"/>
    <w:rsid w:val="00850696"/>
    <w:rsid w:val="008523E0"/>
    <w:rsid w:val="00854BCE"/>
    <w:rsid w:val="00860AE7"/>
    <w:rsid w:val="00865532"/>
    <w:rsid w:val="008670BD"/>
    <w:rsid w:val="00867686"/>
    <w:rsid w:val="008737D3"/>
    <w:rsid w:val="008747E0"/>
    <w:rsid w:val="00876841"/>
    <w:rsid w:val="008823B3"/>
    <w:rsid w:val="00882B3C"/>
    <w:rsid w:val="00883B16"/>
    <w:rsid w:val="00886C21"/>
    <w:rsid w:val="0088783D"/>
    <w:rsid w:val="008972C3"/>
    <w:rsid w:val="008A28D9"/>
    <w:rsid w:val="008A2C73"/>
    <w:rsid w:val="008A30BA"/>
    <w:rsid w:val="008A52DC"/>
    <w:rsid w:val="008A5435"/>
    <w:rsid w:val="008B62E0"/>
    <w:rsid w:val="008C33B5"/>
    <w:rsid w:val="008C3A72"/>
    <w:rsid w:val="008C6969"/>
    <w:rsid w:val="008C6C28"/>
    <w:rsid w:val="008D45D2"/>
    <w:rsid w:val="008D4DE0"/>
    <w:rsid w:val="008D57D5"/>
    <w:rsid w:val="008D5CCD"/>
    <w:rsid w:val="008E00F4"/>
    <w:rsid w:val="008E1F69"/>
    <w:rsid w:val="008E2D06"/>
    <w:rsid w:val="008E4E12"/>
    <w:rsid w:val="008E76B1"/>
    <w:rsid w:val="008F37AD"/>
    <w:rsid w:val="008F38BB"/>
    <w:rsid w:val="008F57D8"/>
    <w:rsid w:val="00902834"/>
    <w:rsid w:val="00913056"/>
    <w:rsid w:val="009147CB"/>
    <w:rsid w:val="00914E26"/>
    <w:rsid w:val="0091590F"/>
    <w:rsid w:val="009212D7"/>
    <w:rsid w:val="009217F2"/>
    <w:rsid w:val="009236F1"/>
    <w:rsid w:val="00923B4D"/>
    <w:rsid w:val="0092540C"/>
    <w:rsid w:val="00925E0F"/>
    <w:rsid w:val="00931A57"/>
    <w:rsid w:val="00933EE0"/>
    <w:rsid w:val="0093492E"/>
    <w:rsid w:val="00934A02"/>
    <w:rsid w:val="0093648B"/>
    <w:rsid w:val="00940D66"/>
    <w:rsid w:val="009414E6"/>
    <w:rsid w:val="0095436F"/>
    <w:rsid w:val="0095450F"/>
    <w:rsid w:val="00955979"/>
    <w:rsid w:val="00956901"/>
    <w:rsid w:val="00962EC1"/>
    <w:rsid w:val="009713BA"/>
    <w:rsid w:val="00971591"/>
    <w:rsid w:val="00974564"/>
    <w:rsid w:val="00974E99"/>
    <w:rsid w:val="009764FA"/>
    <w:rsid w:val="00977243"/>
    <w:rsid w:val="00980192"/>
    <w:rsid w:val="00980799"/>
    <w:rsid w:val="00981227"/>
    <w:rsid w:val="00982A22"/>
    <w:rsid w:val="00982E0C"/>
    <w:rsid w:val="009830CC"/>
    <w:rsid w:val="00994D97"/>
    <w:rsid w:val="0099752C"/>
    <w:rsid w:val="009A07B7"/>
    <w:rsid w:val="009B0D81"/>
    <w:rsid w:val="009B1545"/>
    <w:rsid w:val="009B34C0"/>
    <w:rsid w:val="009B372E"/>
    <w:rsid w:val="009B5023"/>
    <w:rsid w:val="009B77B5"/>
    <w:rsid w:val="009B785E"/>
    <w:rsid w:val="009B7D5D"/>
    <w:rsid w:val="009C26F8"/>
    <w:rsid w:val="009C387B"/>
    <w:rsid w:val="009C4FC6"/>
    <w:rsid w:val="009C5FD9"/>
    <w:rsid w:val="009C609E"/>
    <w:rsid w:val="009D25B8"/>
    <w:rsid w:val="009D26AB"/>
    <w:rsid w:val="009D5067"/>
    <w:rsid w:val="009D6B98"/>
    <w:rsid w:val="009E16EC"/>
    <w:rsid w:val="009E1A6C"/>
    <w:rsid w:val="009E433C"/>
    <w:rsid w:val="009E4A4D"/>
    <w:rsid w:val="009E6578"/>
    <w:rsid w:val="009F081F"/>
    <w:rsid w:val="009F216D"/>
    <w:rsid w:val="00A06A0E"/>
    <w:rsid w:val="00A06A3D"/>
    <w:rsid w:val="00A10EBA"/>
    <w:rsid w:val="00A116DB"/>
    <w:rsid w:val="00A13E56"/>
    <w:rsid w:val="00A179F2"/>
    <w:rsid w:val="00A21BB0"/>
    <w:rsid w:val="00A227BF"/>
    <w:rsid w:val="00A24838"/>
    <w:rsid w:val="00A2743E"/>
    <w:rsid w:val="00A3074A"/>
    <w:rsid w:val="00A30C33"/>
    <w:rsid w:val="00A3194F"/>
    <w:rsid w:val="00A35A71"/>
    <w:rsid w:val="00A35C51"/>
    <w:rsid w:val="00A4308C"/>
    <w:rsid w:val="00A44836"/>
    <w:rsid w:val="00A524B5"/>
    <w:rsid w:val="00A5393C"/>
    <w:rsid w:val="00A549B3"/>
    <w:rsid w:val="00A55271"/>
    <w:rsid w:val="00A56184"/>
    <w:rsid w:val="00A614AB"/>
    <w:rsid w:val="00A6329F"/>
    <w:rsid w:val="00A633CF"/>
    <w:rsid w:val="00A65225"/>
    <w:rsid w:val="00A67954"/>
    <w:rsid w:val="00A70179"/>
    <w:rsid w:val="00A70553"/>
    <w:rsid w:val="00A72ED7"/>
    <w:rsid w:val="00A8083F"/>
    <w:rsid w:val="00A81F36"/>
    <w:rsid w:val="00A90079"/>
    <w:rsid w:val="00A90D86"/>
    <w:rsid w:val="00A91240"/>
    <w:rsid w:val="00A91DBA"/>
    <w:rsid w:val="00A92435"/>
    <w:rsid w:val="00A97900"/>
    <w:rsid w:val="00AA1B91"/>
    <w:rsid w:val="00AA1D7A"/>
    <w:rsid w:val="00AA35D2"/>
    <w:rsid w:val="00AA3B60"/>
    <w:rsid w:val="00AA3E01"/>
    <w:rsid w:val="00AB0BFA"/>
    <w:rsid w:val="00AB5469"/>
    <w:rsid w:val="00AB5C61"/>
    <w:rsid w:val="00AB76B7"/>
    <w:rsid w:val="00AC3257"/>
    <w:rsid w:val="00AC33A2"/>
    <w:rsid w:val="00AD38F7"/>
    <w:rsid w:val="00AE65F1"/>
    <w:rsid w:val="00AE6BB4"/>
    <w:rsid w:val="00AE6BFC"/>
    <w:rsid w:val="00AE74AD"/>
    <w:rsid w:val="00AF159C"/>
    <w:rsid w:val="00AF4658"/>
    <w:rsid w:val="00B00A03"/>
    <w:rsid w:val="00B01873"/>
    <w:rsid w:val="00B03AD2"/>
    <w:rsid w:val="00B04805"/>
    <w:rsid w:val="00B048CD"/>
    <w:rsid w:val="00B074AB"/>
    <w:rsid w:val="00B07717"/>
    <w:rsid w:val="00B16334"/>
    <w:rsid w:val="00B17253"/>
    <w:rsid w:val="00B22D84"/>
    <w:rsid w:val="00B250D6"/>
    <w:rsid w:val="00B2583D"/>
    <w:rsid w:val="00B31A41"/>
    <w:rsid w:val="00B40199"/>
    <w:rsid w:val="00B502FF"/>
    <w:rsid w:val="00B50B90"/>
    <w:rsid w:val="00B50E28"/>
    <w:rsid w:val="00B55ACF"/>
    <w:rsid w:val="00B57257"/>
    <w:rsid w:val="00B6066D"/>
    <w:rsid w:val="00B61FD7"/>
    <w:rsid w:val="00B6374D"/>
    <w:rsid w:val="00B643DF"/>
    <w:rsid w:val="00B65300"/>
    <w:rsid w:val="00B658B7"/>
    <w:rsid w:val="00B67422"/>
    <w:rsid w:val="00B67850"/>
    <w:rsid w:val="00B7029C"/>
    <w:rsid w:val="00B70BD4"/>
    <w:rsid w:val="00B712CA"/>
    <w:rsid w:val="00B73463"/>
    <w:rsid w:val="00B73A7E"/>
    <w:rsid w:val="00B7508D"/>
    <w:rsid w:val="00B76868"/>
    <w:rsid w:val="00B76F31"/>
    <w:rsid w:val="00B83DFD"/>
    <w:rsid w:val="00B90123"/>
    <w:rsid w:val="00B9016D"/>
    <w:rsid w:val="00B91E28"/>
    <w:rsid w:val="00B93896"/>
    <w:rsid w:val="00BA0F98"/>
    <w:rsid w:val="00BA1517"/>
    <w:rsid w:val="00BA1A6D"/>
    <w:rsid w:val="00BA4E39"/>
    <w:rsid w:val="00BA67FD"/>
    <w:rsid w:val="00BA7C48"/>
    <w:rsid w:val="00BB0D31"/>
    <w:rsid w:val="00BB1CBC"/>
    <w:rsid w:val="00BB5001"/>
    <w:rsid w:val="00BB6FBC"/>
    <w:rsid w:val="00BC2230"/>
    <w:rsid w:val="00BC251F"/>
    <w:rsid w:val="00BC27F6"/>
    <w:rsid w:val="00BC39F4"/>
    <w:rsid w:val="00BD150C"/>
    <w:rsid w:val="00BD1587"/>
    <w:rsid w:val="00BD19EC"/>
    <w:rsid w:val="00BD36B2"/>
    <w:rsid w:val="00BD4089"/>
    <w:rsid w:val="00BD6A20"/>
    <w:rsid w:val="00BD74BC"/>
    <w:rsid w:val="00BD7EE1"/>
    <w:rsid w:val="00BE0CBB"/>
    <w:rsid w:val="00BE5568"/>
    <w:rsid w:val="00BE5764"/>
    <w:rsid w:val="00BE62C1"/>
    <w:rsid w:val="00BF1358"/>
    <w:rsid w:val="00BF43AA"/>
    <w:rsid w:val="00C00383"/>
    <w:rsid w:val="00C0106D"/>
    <w:rsid w:val="00C071AC"/>
    <w:rsid w:val="00C07229"/>
    <w:rsid w:val="00C10C07"/>
    <w:rsid w:val="00C133BE"/>
    <w:rsid w:val="00C1400A"/>
    <w:rsid w:val="00C2203F"/>
    <w:rsid w:val="00C222B4"/>
    <w:rsid w:val="00C262E4"/>
    <w:rsid w:val="00C33E20"/>
    <w:rsid w:val="00C347B7"/>
    <w:rsid w:val="00C35CF6"/>
    <w:rsid w:val="00C3725B"/>
    <w:rsid w:val="00C378A8"/>
    <w:rsid w:val="00C445F7"/>
    <w:rsid w:val="00C473B5"/>
    <w:rsid w:val="00C522BE"/>
    <w:rsid w:val="00C52413"/>
    <w:rsid w:val="00C533EC"/>
    <w:rsid w:val="00C5470E"/>
    <w:rsid w:val="00C55EFB"/>
    <w:rsid w:val="00C56585"/>
    <w:rsid w:val="00C5664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6BC"/>
    <w:rsid w:val="00CA2DFC"/>
    <w:rsid w:val="00CA4EC9"/>
    <w:rsid w:val="00CB03D4"/>
    <w:rsid w:val="00CB0617"/>
    <w:rsid w:val="00CB137B"/>
    <w:rsid w:val="00CB59F3"/>
    <w:rsid w:val="00CB61F8"/>
    <w:rsid w:val="00CC35EF"/>
    <w:rsid w:val="00CC5048"/>
    <w:rsid w:val="00CC6246"/>
    <w:rsid w:val="00CD4E30"/>
    <w:rsid w:val="00CE509A"/>
    <w:rsid w:val="00CE5E46"/>
    <w:rsid w:val="00CF2F61"/>
    <w:rsid w:val="00CF49CC"/>
    <w:rsid w:val="00D04F0B"/>
    <w:rsid w:val="00D1463A"/>
    <w:rsid w:val="00D16239"/>
    <w:rsid w:val="00D244C5"/>
    <w:rsid w:val="00D252C9"/>
    <w:rsid w:val="00D270FA"/>
    <w:rsid w:val="00D32DDF"/>
    <w:rsid w:val="00D36206"/>
    <w:rsid w:val="00D3698A"/>
    <w:rsid w:val="00D3700C"/>
    <w:rsid w:val="00D40A9F"/>
    <w:rsid w:val="00D41940"/>
    <w:rsid w:val="00D51311"/>
    <w:rsid w:val="00D515D0"/>
    <w:rsid w:val="00D603BF"/>
    <w:rsid w:val="00D63228"/>
    <w:rsid w:val="00D638E0"/>
    <w:rsid w:val="00D653B1"/>
    <w:rsid w:val="00D657E3"/>
    <w:rsid w:val="00D7025C"/>
    <w:rsid w:val="00D72564"/>
    <w:rsid w:val="00D74AE1"/>
    <w:rsid w:val="00D75D42"/>
    <w:rsid w:val="00D80B20"/>
    <w:rsid w:val="00D865A8"/>
    <w:rsid w:val="00D8664F"/>
    <w:rsid w:val="00D9012A"/>
    <w:rsid w:val="00D92376"/>
    <w:rsid w:val="00D92C2D"/>
    <w:rsid w:val="00D9361E"/>
    <w:rsid w:val="00D93E5A"/>
    <w:rsid w:val="00D94F38"/>
    <w:rsid w:val="00DA17CD"/>
    <w:rsid w:val="00DB1589"/>
    <w:rsid w:val="00DB25B3"/>
    <w:rsid w:val="00DB7AD0"/>
    <w:rsid w:val="00DC1C10"/>
    <w:rsid w:val="00DC6F92"/>
    <w:rsid w:val="00DD1B72"/>
    <w:rsid w:val="00DD406D"/>
    <w:rsid w:val="00DD60F2"/>
    <w:rsid w:val="00DE0893"/>
    <w:rsid w:val="00DE2814"/>
    <w:rsid w:val="00DE33BE"/>
    <w:rsid w:val="00DE6796"/>
    <w:rsid w:val="00DF41B2"/>
    <w:rsid w:val="00DF76E9"/>
    <w:rsid w:val="00DF77EE"/>
    <w:rsid w:val="00DF7DE4"/>
    <w:rsid w:val="00E01272"/>
    <w:rsid w:val="00E03067"/>
    <w:rsid w:val="00E03846"/>
    <w:rsid w:val="00E03A07"/>
    <w:rsid w:val="00E10BDB"/>
    <w:rsid w:val="00E11B44"/>
    <w:rsid w:val="00E11C4A"/>
    <w:rsid w:val="00E15A7D"/>
    <w:rsid w:val="00E16EB4"/>
    <w:rsid w:val="00E20A7D"/>
    <w:rsid w:val="00E21A27"/>
    <w:rsid w:val="00E2415D"/>
    <w:rsid w:val="00E27A2F"/>
    <w:rsid w:val="00E30A98"/>
    <w:rsid w:val="00E40E7C"/>
    <w:rsid w:val="00E42A94"/>
    <w:rsid w:val="00E43315"/>
    <w:rsid w:val="00E458BF"/>
    <w:rsid w:val="00E47285"/>
    <w:rsid w:val="00E5073D"/>
    <w:rsid w:val="00E54AD5"/>
    <w:rsid w:val="00E54BFB"/>
    <w:rsid w:val="00E54CD7"/>
    <w:rsid w:val="00E706E7"/>
    <w:rsid w:val="00E71719"/>
    <w:rsid w:val="00E76897"/>
    <w:rsid w:val="00E77587"/>
    <w:rsid w:val="00E818AD"/>
    <w:rsid w:val="00E82125"/>
    <w:rsid w:val="00E84229"/>
    <w:rsid w:val="00E84965"/>
    <w:rsid w:val="00E90E4E"/>
    <w:rsid w:val="00E93766"/>
    <w:rsid w:val="00E9391E"/>
    <w:rsid w:val="00EA1052"/>
    <w:rsid w:val="00EA218F"/>
    <w:rsid w:val="00EA4F29"/>
    <w:rsid w:val="00EA5AF9"/>
    <w:rsid w:val="00EA5B27"/>
    <w:rsid w:val="00EA5F83"/>
    <w:rsid w:val="00EA6F9D"/>
    <w:rsid w:val="00EB05CA"/>
    <w:rsid w:val="00EB2273"/>
    <w:rsid w:val="00EB6F3C"/>
    <w:rsid w:val="00EC0CF9"/>
    <w:rsid w:val="00EC1E2C"/>
    <w:rsid w:val="00EC254E"/>
    <w:rsid w:val="00EC2B9A"/>
    <w:rsid w:val="00EC337D"/>
    <w:rsid w:val="00EC3723"/>
    <w:rsid w:val="00EC568A"/>
    <w:rsid w:val="00EC7C87"/>
    <w:rsid w:val="00ED030E"/>
    <w:rsid w:val="00ED1EE9"/>
    <w:rsid w:val="00ED2672"/>
    <w:rsid w:val="00ED2A8D"/>
    <w:rsid w:val="00ED4450"/>
    <w:rsid w:val="00ED5458"/>
    <w:rsid w:val="00EE3D8E"/>
    <w:rsid w:val="00EE54CB"/>
    <w:rsid w:val="00EE6424"/>
    <w:rsid w:val="00EF1936"/>
    <w:rsid w:val="00EF1C54"/>
    <w:rsid w:val="00EF404B"/>
    <w:rsid w:val="00F00376"/>
    <w:rsid w:val="00F01F0C"/>
    <w:rsid w:val="00F02A5A"/>
    <w:rsid w:val="00F1078D"/>
    <w:rsid w:val="00F11368"/>
    <w:rsid w:val="00F11764"/>
    <w:rsid w:val="00F125A4"/>
    <w:rsid w:val="00F13C50"/>
    <w:rsid w:val="00F157E2"/>
    <w:rsid w:val="00F16C7D"/>
    <w:rsid w:val="00F259E2"/>
    <w:rsid w:val="00F40DC3"/>
    <w:rsid w:val="00F41F0B"/>
    <w:rsid w:val="00F50222"/>
    <w:rsid w:val="00F527AC"/>
    <w:rsid w:val="00F541E9"/>
    <w:rsid w:val="00F5503F"/>
    <w:rsid w:val="00F55AD7"/>
    <w:rsid w:val="00F61D83"/>
    <w:rsid w:val="00F65DD1"/>
    <w:rsid w:val="00F66E02"/>
    <w:rsid w:val="00F707B3"/>
    <w:rsid w:val="00F71135"/>
    <w:rsid w:val="00F724D6"/>
    <w:rsid w:val="00F72DFE"/>
    <w:rsid w:val="00F730DC"/>
    <w:rsid w:val="00F74309"/>
    <w:rsid w:val="00F74A05"/>
    <w:rsid w:val="00F76D30"/>
    <w:rsid w:val="00F819EF"/>
    <w:rsid w:val="00F82C35"/>
    <w:rsid w:val="00F900F4"/>
    <w:rsid w:val="00F90461"/>
    <w:rsid w:val="00F9083F"/>
    <w:rsid w:val="00F9217B"/>
    <w:rsid w:val="00F97C38"/>
    <w:rsid w:val="00F97FA1"/>
    <w:rsid w:val="00FA370D"/>
    <w:rsid w:val="00FA5F89"/>
    <w:rsid w:val="00FA66F1"/>
    <w:rsid w:val="00FB3A5E"/>
    <w:rsid w:val="00FB454F"/>
    <w:rsid w:val="00FB4A24"/>
    <w:rsid w:val="00FB5647"/>
    <w:rsid w:val="00FC2151"/>
    <w:rsid w:val="00FC378B"/>
    <w:rsid w:val="00FC3977"/>
    <w:rsid w:val="00FC45AE"/>
    <w:rsid w:val="00FC7CCD"/>
    <w:rsid w:val="00FD1D56"/>
    <w:rsid w:val="00FD2566"/>
    <w:rsid w:val="00FD2ACC"/>
    <w:rsid w:val="00FD2F16"/>
    <w:rsid w:val="00FD6065"/>
    <w:rsid w:val="00FE1D34"/>
    <w:rsid w:val="00FE244F"/>
    <w:rsid w:val="00FE2A6F"/>
    <w:rsid w:val="00FF270F"/>
    <w:rsid w:val="00FF2C5B"/>
    <w:rsid w:val="00FF2C98"/>
    <w:rsid w:val="00FF45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47866EF4"/>
  <w15:docId w15:val="{800C91C6-6118-4F62-85FA-1D2ABBB2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Rubrik1">
    <w:name w:val="heading 1"/>
    <w:basedOn w:val="Normal"/>
    <w:next w:val="Heading1separatationline"/>
    <w:link w:val="Rubrik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autoRedefine/>
    <w:qFormat/>
    <w:rsid w:val="00B04805"/>
    <w:pPr>
      <w:keepNext/>
      <w:keepLines/>
      <w:numPr>
        <w:ilvl w:val="1"/>
        <w:numId w:val="15"/>
      </w:numPr>
      <w:tabs>
        <w:tab w:val="clear" w:pos="2552"/>
      </w:tabs>
      <w:spacing w:before="240" w:line="240" w:lineRule="auto"/>
      <w:ind w:left="576" w:hanging="576"/>
      <w:outlineLvl w:val="1"/>
    </w:pPr>
    <w:rPr>
      <w:rFonts w:asciiTheme="majorHAnsi" w:eastAsiaTheme="majorEastAsia" w:hAnsiTheme="majorHAnsi" w:cstheme="majorBidi"/>
      <w:b/>
      <w:bCs/>
      <w:caps/>
      <w:color w:val="407EC9"/>
      <w:sz w:val="24"/>
      <w:szCs w:val="24"/>
    </w:rPr>
  </w:style>
  <w:style w:type="paragraph" w:styleId="Rubrik3">
    <w:name w:val="heading 3"/>
    <w:basedOn w:val="Normal"/>
    <w:next w:val="Brdtext"/>
    <w:link w:val="Rubrik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6E10BF"/>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sid w:val="00B04805"/>
    <w:rPr>
      <w:rFonts w:asciiTheme="majorHAnsi" w:eastAsiaTheme="majorEastAsia" w:hAnsiTheme="majorHAnsi" w:cstheme="majorBidi"/>
      <w:b/>
      <w:bCs/>
      <w:caps/>
      <w:color w:val="407EC9"/>
      <w:sz w:val="24"/>
      <w:szCs w:val="24"/>
      <w:lang w:val="en-GB"/>
    </w:rPr>
  </w:style>
  <w:style w:type="character" w:customStyle="1" w:styleId="Rubrik3Char">
    <w:name w:val="Rubrik 3 Char"/>
    <w:basedOn w:val="Standardstycketeckensnitt"/>
    <w:link w:val="Rubrik3"/>
    <w:rsid w:val="006E10BF"/>
    <w:rPr>
      <w:rFonts w:asciiTheme="majorHAnsi" w:eastAsiaTheme="majorEastAsia" w:hAnsiTheme="majorHAnsi" w:cstheme="majorBidi"/>
      <w:b/>
      <w:bCs/>
      <w:smallCaps/>
      <w:color w:val="407EC9"/>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6E10BF"/>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sid w:val="00CF49CC"/>
    <w:rPr>
      <w:rFonts w:asciiTheme="majorHAnsi" w:eastAsiaTheme="majorEastAsia" w:hAnsiTheme="majorHAnsi" w:cstheme="majorBidi"/>
      <w:color w:val="002A45" w:themeColor="accent1" w:themeShade="7F"/>
      <w:sz w:val="18"/>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ehll2">
    <w:name w:val="toc 2"/>
    <w:basedOn w:val="Normal"/>
    <w:next w:val="Normal"/>
    <w:autoRedefine/>
    <w:uiPriority w:val="39"/>
    <w:rsid w:val="00282DA7"/>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tycketecken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rsid w:val="006E10BF"/>
    <w:pPr>
      <w:numPr>
        <w:numId w:val="3"/>
      </w:numPr>
      <w:spacing w:after="360"/>
    </w:pPr>
    <w:rPr>
      <w:b/>
      <w:i/>
      <w:caps/>
      <w:color w:val="407EC9"/>
      <w:sz w:val="28"/>
      <w:u w:val="single"/>
    </w:rPr>
  </w:style>
  <w:style w:type="character" w:customStyle="1" w:styleId="AnnexChar">
    <w:name w:val="Annex Char"/>
    <w:basedOn w:val="Standardstycketeckensnit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rdtext">
    <w:name w:val="Body Text"/>
    <w:basedOn w:val="Normal"/>
    <w:link w:val="BrdtextChar"/>
    <w:unhideWhenUsed/>
    <w:qFormat/>
    <w:rsid w:val="00380350"/>
    <w:pPr>
      <w:spacing w:after="120"/>
    </w:pPr>
    <w:rPr>
      <w:sz w:val="22"/>
    </w:rPr>
  </w:style>
  <w:style w:type="character" w:customStyle="1" w:styleId="BrdtextChar">
    <w:name w:val="Brödtext Char"/>
    <w:basedOn w:val="Standardstycketeckensnitt"/>
    <w:link w:val="Brdtext"/>
    <w:rsid w:val="00380350"/>
    <w:rPr>
      <w:lang w:val="en-GB"/>
    </w:rPr>
  </w:style>
  <w:style w:type="paragraph" w:customStyle="1" w:styleId="AnnexAHead3">
    <w:name w:val="Annex A Head 3"/>
    <w:basedOn w:val="Normal"/>
    <w:next w:val="Brd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rsid w:val="006E10BF"/>
    <w:pPr>
      <w:numPr>
        <w:ilvl w:val="3"/>
        <w:numId w:val="11"/>
      </w:numPr>
      <w:spacing w:before="120" w:after="120" w:line="240" w:lineRule="auto"/>
    </w:pPr>
    <w:rPr>
      <w:rFonts w:eastAsia="Calibri" w:cs="Calibri"/>
      <w:b/>
      <w:color w:val="407EC9"/>
      <w:sz w:val="22"/>
      <w:lang w:eastAsia="en-GB"/>
    </w:rPr>
  </w:style>
  <w:style w:type="character" w:styleId="Kommentarsreferens">
    <w:name w:val="annotation reference"/>
    <w:basedOn w:val="Standardstycketeckensnitt"/>
    <w:uiPriority w:val="99"/>
    <w:unhideWhenUsed/>
    <w:rsid w:val="00380350"/>
    <w:rPr>
      <w:noProof w:val="0"/>
      <w:sz w:val="18"/>
      <w:szCs w:val="18"/>
      <w:lang w:val="en-GB"/>
    </w:rPr>
  </w:style>
  <w:style w:type="paragraph" w:styleId="Kommentarer">
    <w:name w:val="annotation text"/>
    <w:basedOn w:val="Normal"/>
    <w:link w:val="KommentarerChar"/>
    <w:uiPriority w:val="99"/>
    <w:unhideWhenUsed/>
    <w:rsid w:val="00380350"/>
    <w:pPr>
      <w:spacing w:line="240" w:lineRule="auto"/>
    </w:pPr>
    <w:rPr>
      <w:sz w:val="24"/>
      <w:szCs w:val="24"/>
    </w:rPr>
  </w:style>
  <w:style w:type="character" w:customStyle="1" w:styleId="KommentarerChar">
    <w:name w:val="Kommentarer Char"/>
    <w:basedOn w:val="Standardstycketeckensnitt"/>
    <w:link w:val="Kommentarer"/>
    <w:uiPriority w:val="99"/>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eskrivning"/>
    <w:next w:val="Normal"/>
    <w:qFormat/>
    <w:rsid w:val="006E10BF"/>
    <w:pPr>
      <w:numPr>
        <w:numId w:val="6"/>
      </w:numPr>
      <w:tabs>
        <w:tab w:val="left" w:pos="851"/>
      </w:tabs>
      <w:spacing w:after="240"/>
      <w:ind w:left="851" w:hanging="851"/>
    </w:pPr>
  </w:style>
  <w:style w:type="paragraph" w:styleId="Numreradlista">
    <w:name w:val="List Number"/>
    <w:basedOn w:val="Normal"/>
    <w:semiHidden/>
    <w:rsid w:val="006E10BF"/>
    <w:pPr>
      <w:numPr>
        <w:numId w:val="14"/>
      </w:numPr>
      <w:contextualSpacing/>
    </w:pPr>
  </w:style>
  <w:style w:type="paragraph" w:styleId="Innehll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CF49CC"/>
    <w:rPr>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7"/>
      </w:numPr>
    </w:pPr>
  </w:style>
  <w:style w:type="paragraph" w:styleId="Innehll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equation">
    <w:name w:val="equation"/>
    <w:basedOn w:val="Normal"/>
    <w:next w:val="Brd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eskrivning"/>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Ingetavst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rdtext"/>
    <w:rsid w:val="006E10BF"/>
    <w:pPr>
      <w:numPr>
        <w:numId w:val="4"/>
      </w:numPr>
    </w:pPr>
  </w:style>
  <w:style w:type="paragraph" w:customStyle="1" w:styleId="AnnexBHead4">
    <w:name w:val="Annex B Head 4"/>
    <w:basedOn w:val="AnnexAHead4"/>
    <w:next w:val="Brd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rd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rd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rdtext"/>
    <w:rsid w:val="006E10BF"/>
    <w:pPr>
      <w:numPr>
        <w:ilvl w:val="2"/>
        <w:numId w:val="20"/>
      </w:numPr>
    </w:pPr>
    <w:rPr>
      <w:b/>
      <w:smallCaps/>
      <w:color w:val="407EC9"/>
      <w:lang w:eastAsia="de-DE"/>
    </w:rPr>
  </w:style>
  <w:style w:type="paragraph" w:customStyle="1" w:styleId="AnnexDHead4">
    <w:name w:val="Annex D Head 4"/>
    <w:basedOn w:val="Normal"/>
    <w:next w:val="Brd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rdtext"/>
    <w:rsid w:val="009D25B8"/>
    <w:pPr>
      <w:numPr>
        <w:ilvl w:val="2"/>
        <w:numId w:val="22"/>
      </w:numPr>
    </w:pPr>
    <w:rPr>
      <w:b/>
      <w:color w:val="407EC9"/>
      <w:sz w:val="22"/>
    </w:rPr>
  </w:style>
  <w:style w:type="paragraph" w:customStyle="1" w:styleId="AnnexEHead4">
    <w:name w:val="Annex E Head 4"/>
    <w:basedOn w:val="Normal"/>
    <w:next w:val="Brd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rdtext"/>
    <w:rsid w:val="009D25B8"/>
    <w:pPr>
      <w:numPr>
        <w:ilvl w:val="2"/>
        <w:numId w:val="24"/>
      </w:numPr>
    </w:pPr>
    <w:rPr>
      <w:b/>
      <w:smallCaps/>
      <w:color w:val="407EC9"/>
      <w:sz w:val="22"/>
    </w:rPr>
  </w:style>
  <w:style w:type="paragraph" w:customStyle="1" w:styleId="AnnexFHead4">
    <w:name w:val="Annex F Head 4"/>
    <w:basedOn w:val="Normal"/>
    <w:next w:val="Brd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rdtext"/>
    <w:rsid w:val="009D25B8"/>
    <w:pPr>
      <w:numPr>
        <w:ilvl w:val="2"/>
        <w:numId w:val="25"/>
      </w:numPr>
    </w:pPr>
    <w:rPr>
      <w:b/>
      <w:smallCaps/>
      <w:color w:val="407EC9"/>
      <w:sz w:val="22"/>
    </w:rPr>
  </w:style>
  <w:style w:type="paragraph" w:customStyle="1" w:styleId="AnnexGHead4">
    <w:name w:val="Annex G Head 4"/>
    <w:basedOn w:val="Normal"/>
    <w:next w:val="Brd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rd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rdtext"/>
    <w:rsid w:val="009D25B8"/>
    <w:pPr>
      <w:numPr>
        <w:ilvl w:val="2"/>
        <w:numId w:val="27"/>
      </w:numPr>
    </w:pPr>
    <w:rPr>
      <w:b/>
      <w:smallCaps/>
      <w:color w:val="407EC9"/>
      <w:sz w:val="22"/>
    </w:rPr>
  </w:style>
  <w:style w:type="paragraph" w:customStyle="1" w:styleId="AnnexIHead4">
    <w:name w:val="Annex I Head 4"/>
    <w:basedOn w:val="Normal"/>
    <w:next w:val="Brd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rdtext"/>
    <w:rsid w:val="009D25B8"/>
    <w:pPr>
      <w:numPr>
        <w:ilvl w:val="2"/>
        <w:numId w:val="28"/>
      </w:numPr>
    </w:pPr>
    <w:rPr>
      <w:b/>
      <w:smallCaps/>
      <w:color w:val="407EC9"/>
      <w:sz w:val="22"/>
    </w:rPr>
  </w:style>
  <w:style w:type="paragraph" w:customStyle="1" w:styleId="AnnexJHead4">
    <w:name w:val="Annex J Head 4"/>
    <w:basedOn w:val="Normal"/>
    <w:next w:val="Brd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rdtext"/>
    <w:rsid w:val="009D25B8"/>
    <w:pPr>
      <w:numPr>
        <w:ilvl w:val="2"/>
        <w:numId w:val="29"/>
      </w:numPr>
    </w:pPr>
    <w:rPr>
      <w:b/>
      <w:smallCaps/>
      <w:color w:val="407EC9"/>
      <w:sz w:val="22"/>
    </w:rPr>
  </w:style>
  <w:style w:type="paragraph" w:customStyle="1" w:styleId="AnnexKHead4">
    <w:name w:val="Annex K Head 4"/>
    <w:basedOn w:val="Normal"/>
    <w:next w:val="Brd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rdtext"/>
    <w:rsid w:val="009D25B8"/>
    <w:pPr>
      <w:numPr>
        <w:ilvl w:val="1"/>
        <w:numId w:val="30"/>
      </w:numPr>
    </w:pPr>
    <w:rPr>
      <w:b/>
      <w:caps/>
      <w:color w:val="407EC9"/>
      <w:sz w:val="24"/>
    </w:rPr>
  </w:style>
  <w:style w:type="paragraph" w:customStyle="1" w:styleId="AnnexLHead3">
    <w:name w:val="Annex L Head 3"/>
    <w:basedOn w:val="Normal"/>
    <w:next w:val="Brdtext"/>
    <w:rsid w:val="009D25B8"/>
    <w:pPr>
      <w:numPr>
        <w:ilvl w:val="2"/>
        <w:numId w:val="30"/>
      </w:numPr>
    </w:pPr>
    <w:rPr>
      <w:b/>
      <w:smallCaps/>
      <w:color w:val="407EC9"/>
      <w:sz w:val="22"/>
    </w:rPr>
  </w:style>
  <w:style w:type="paragraph" w:customStyle="1" w:styleId="AnnexLHead4">
    <w:name w:val="Annex L Head 4"/>
    <w:basedOn w:val="Normal"/>
    <w:next w:val="Brd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rdtext"/>
    <w:rsid w:val="009D25B8"/>
    <w:pPr>
      <w:numPr>
        <w:ilvl w:val="2"/>
        <w:numId w:val="31"/>
      </w:numPr>
    </w:pPr>
    <w:rPr>
      <w:b/>
      <w:smallCaps/>
      <w:color w:val="407EC9"/>
      <w:sz w:val="22"/>
    </w:rPr>
  </w:style>
  <w:style w:type="paragraph" w:customStyle="1" w:styleId="AnnexMHead4">
    <w:name w:val="Annex M Head 4"/>
    <w:basedOn w:val="Normal"/>
    <w:next w:val="Brdtext"/>
    <w:rsid w:val="009D25B8"/>
    <w:pPr>
      <w:numPr>
        <w:ilvl w:val="3"/>
        <w:numId w:val="31"/>
      </w:numPr>
    </w:pPr>
    <w:rPr>
      <w:b/>
      <w:color w:val="407EC9"/>
      <w:sz w:val="22"/>
    </w:r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rd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rd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table" w:customStyle="1" w:styleId="TableGrid2">
    <w:name w:val="Table Grid2"/>
    <w:basedOn w:val="Normaltabell"/>
    <w:next w:val="Tabellrutnt"/>
    <w:uiPriority w:val="59"/>
    <w:rsid w:val="00B91E2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ltabell"/>
    <w:next w:val="Tabellrutnt"/>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altabell"/>
    <w:next w:val="Tabellrutnt"/>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altabell"/>
    <w:next w:val="Tabellrutnt"/>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altabell"/>
    <w:next w:val="Tabellrutnt"/>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tabell"/>
    <w:next w:val="Tabellrutnt"/>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tabell"/>
    <w:next w:val="Tabellrutnt"/>
    <w:uiPriority w:val="59"/>
    <w:rsid w:val="00BB6FB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altabell"/>
    <w:next w:val="Tabellrutnt"/>
    <w:uiPriority w:val="59"/>
    <w:rsid w:val="00BB6FB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Normaltabell"/>
    <w:next w:val="Tabellrutnt"/>
    <w:uiPriority w:val="59"/>
    <w:rsid w:val="00123A6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reviations">
    <w:name w:val="Abbreviations"/>
    <w:basedOn w:val="Normal"/>
    <w:qFormat/>
    <w:rsid w:val="00356B5F"/>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97353">
      <w:bodyDiv w:val="1"/>
      <w:marLeft w:val="0"/>
      <w:marRight w:val="0"/>
      <w:marTop w:val="0"/>
      <w:marBottom w:val="0"/>
      <w:divBdr>
        <w:top w:val="none" w:sz="0" w:space="0" w:color="auto"/>
        <w:left w:val="none" w:sz="0" w:space="0" w:color="auto"/>
        <w:bottom w:val="none" w:sz="0" w:space="0" w:color="auto"/>
        <w:right w:val="none" w:sz="0" w:space="0" w:color="auto"/>
      </w:divBdr>
    </w:div>
    <w:div w:id="105120148">
      <w:bodyDiv w:val="1"/>
      <w:marLeft w:val="0"/>
      <w:marRight w:val="0"/>
      <w:marTop w:val="0"/>
      <w:marBottom w:val="0"/>
      <w:divBdr>
        <w:top w:val="none" w:sz="0" w:space="0" w:color="auto"/>
        <w:left w:val="none" w:sz="0" w:space="0" w:color="auto"/>
        <w:bottom w:val="none" w:sz="0" w:space="0" w:color="auto"/>
        <w:right w:val="none" w:sz="0" w:space="0" w:color="auto"/>
      </w:divBdr>
    </w:div>
    <w:div w:id="131798519">
      <w:bodyDiv w:val="1"/>
      <w:marLeft w:val="0"/>
      <w:marRight w:val="0"/>
      <w:marTop w:val="0"/>
      <w:marBottom w:val="0"/>
      <w:divBdr>
        <w:top w:val="none" w:sz="0" w:space="0" w:color="auto"/>
        <w:left w:val="none" w:sz="0" w:space="0" w:color="auto"/>
        <w:bottom w:val="none" w:sz="0" w:space="0" w:color="auto"/>
        <w:right w:val="none" w:sz="0" w:space="0" w:color="auto"/>
      </w:divBdr>
    </w:div>
    <w:div w:id="151412554">
      <w:bodyDiv w:val="1"/>
      <w:marLeft w:val="0"/>
      <w:marRight w:val="0"/>
      <w:marTop w:val="0"/>
      <w:marBottom w:val="0"/>
      <w:divBdr>
        <w:top w:val="none" w:sz="0" w:space="0" w:color="auto"/>
        <w:left w:val="none" w:sz="0" w:space="0" w:color="auto"/>
        <w:bottom w:val="none" w:sz="0" w:space="0" w:color="auto"/>
        <w:right w:val="none" w:sz="0" w:space="0" w:color="auto"/>
      </w:divBdr>
    </w:div>
    <w:div w:id="290090670">
      <w:bodyDiv w:val="1"/>
      <w:marLeft w:val="0"/>
      <w:marRight w:val="0"/>
      <w:marTop w:val="0"/>
      <w:marBottom w:val="0"/>
      <w:divBdr>
        <w:top w:val="none" w:sz="0" w:space="0" w:color="auto"/>
        <w:left w:val="none" w:sz="0" w:space="0" w:color="auto"/>
        <w:bottom w:val="none" w:sz="0" w:space="0" w:color="auto"/>
        <w:right w:val="none" w:sz="0" w:space="0" w:color="auto"/>
      </w:divBdr>
    </w:div>
    <w:div w:id="328874973">
      <w:bodyDiv w:val="1"/>
      <w:marLeft w:val="0"/>
      <w:marRight w:val="0"/>
      <w:marTop w:val="0"/>
      <w:marBottom w:val="0"/>
      <w:divBdr>
        <w:top w:val="none" w:sz="0" w:space="0" w:color="auto"/>
        <w:left w:val="none" w:sz="0" w:space="0" w:color="auto"/>
        <w:bottom w:val="none" w:sz="0" w:space="0" w:color="auto"/>
        <w:right w:val="none" w:sz="0" w:space="0" w:color="auto"/>
      </w:divBdr>
    </w:div>
    <w:div w:id="330135028">
      <w:bodyDiv w:val="1"/>
      <w:marLeft w:val="0"/>
      <w:marRight w:val="0"/>
      <w:marTop w:val="0"/>
      <w:marBottom w:val="0"/>
      <w:divBdr>
        <w:top w:val="none" w:sz="0" w:space="0" w:color="auto"/>
        <w:left w:val="none" w:sz="0" w:space="0" w:color="auto"/>
        <w:bottom w:val="none" w:sz="0" w:space="0" w:color="auto"/>
        <w:right w:val="none" w:sz="0" w:space="0" w:color="auto"/>
      </w:divBdr>
    </w:div>
    <w:div w:id="658273503">
      <w:bodyDiv w:val="1"/>
      <w:marLeft w:val="0"/>
      <w:marRight w:val="0"/>
      <w:marTop w:val="0"/>
      <w:marBottom w:val="0"/>
      <w:divBdr>
        <w:top w:val="none" w:sz="0" w:space="0" w:color="auto"/>
        <w:left w:val="none" w:sz="0" w:space="0" w:color="auto"/>
        <w:bottom w:val="none" w:sz="0" w:space="0" w:color="auto"/>
        <w:right w:val="none" w:sz="0" w:space="0" w:color="auto"/>
      </w:divBdr>
    </w:div>
    <w:div w:id="746195411">
      <w:bodyDiv w:val="1"/>
      <w:marLeft w:val="0"/>
      <w:marRight w:val="0"/>
      <w:marTop w:val="0"/>
      <w:marBottom w:val="0"/>
      <w:divBdr>
        <w:top w:val="none" w:sz="0" w:space="0" w:color="auto"/>
        <w:left w:val="none" w:sz="0" w:space="0" w:color="auto"/>
        <w:bottom w:val="none" w:sz="0" w:space="0" w:color="auto"/>
        <w:right w:val="none" w:sz="0" w:space="0" w:color="auto"/>
      </w:divBdr>
    </w:div>
    <w:div w:id="802818682">
      <w:bodyDiv w:val="1"/>
      <w:marLeft w:val="0"/>
      <w:marRight w:val="0"/>
      <w:marTop w:val="0"/>
      <w:marBottom w:val="0"/>
      <w:divBdr>
        <w:top w:val="none" w:sz="0" w:space="0" w:color="auto"/>
        <w:left w:val="none" w:sz="0" w:space="0" w:color="auto"/>
        <w:bottom w:val="none" w:sz="0" w:space="0" w:color="auto"/>
        <w:right w:val="none" w:sz="0" w:space="0" w:color="auto"/>
      </w:divBdr>
    </w:div>
    <w:div w:id="935098049">
      <w:bodyDiv w:val="1"/>
      <w:marLeft w:val="0"/>
      <w:marRight w:val="0"/>
      <w:marTop w:val="0"/>
      <w:marBottom w:val="0"/>
      <w:divBdr>
        <w:top w:val="none" w:sz="0" w:space="0" w:color="auto"/>
        <w:left w:val="none" w:sz="0" w:space="0" w:color="auto"/>
        <w:bottom w:val="none" w:sz="0" w:space="0" w:color="auto"/>
        <w:right w:val="none" w:sz="0" w:space="0" w:color="auto"/>
      </w:divBdr>
    </w:div>
    <w:div w:id="1005551202">
      <w:bodyDiv w:val="1"/>
      <w:marLeft w:val="0"/>
      <w:marRight w:val="0"/>
      <w:marTop w:val="0"/>
      <w:marBottom w:val="0"/>
      <w:divBdr>
        <w:top w:val="none" w:sz="0" w:space="0" w:color="auto"/>
        <w:left w:val="none" w:sz="0" w:space="0" w:color="auto"/>
        <w:bottom w:val="none" w:sz="0" w:space="0" w:color="auto"/>
        <w:right w:val="none" w:sz="0" w:space="0" w:color="auto"/>
      </w:divBdr>
    </w:div>
    <w:div w:id="1377192633">
      <w:bodyDiv w:val="1"/>
      <w:marLeft w:val="0"/>
      <w:marRight w:val="0"/>
      <w:marTop w:val="0"/>
      <w:marBottom w:val="0"/>
      <w:divBdr>
        <w:top w:val="none" w:sz="0" w:space="0" w:color="auto"/>
        <w:left w:val="none" w:sz="0" w:space="0" w:color="auto"/>
        <w:bottom w:val="none" w:sz="0" w:space="0" w:color="auto"/>
        <w:right w:val="none" w:sz="0" w:space="0" w:color="auto"/>
      </w:divBdr>
    </w:div>
    <w:div w:id="1392271849">
      <w:bodyDiv w:val="1"/>
      <w:marLeft w:val="0"/>
      <w:marRight w:val="0"/>
      <w:marTop w:val="0"/>
      <w:marBottom w:val="0"/>
      <w:divBdr>
        <w:top w:val="none" w:sz="0" w:space="0" w:color="auto"/>
        <w:left w:val="none" w:sz="0" w:space="0" w:color="auto"/>
        <w:bottom w:val="none" w:sz="0" w:space="0" w:color="auto"/>
        <w:right w:val="none" w:sz="0" w:space="0" w:color="auto"/>
      </w:divBdr>
    </w:div>
    <w:div w:id="1427193759">
      <w:bodyDiv w:val="1"/>
      <w:marLeft w:val="0"/>
      <w:marRight w:val="0"/>
      <w:marTop w:val="0"/>
      <w:marBottom w:val="0"/>
      <w:divBdr>
        <w:top w:val="none" w:sz="0" w:space="0" w:color="auto"/>
        <w:left w:val="none" w:sz="0" w:space="0" w:color="auto"/>
        <w:bottom w:val="none" w:sz="0" w:space="0" w:color="auto"/>
        <w:right w:val="none" w:sz="0" w:space="0" w:color="auto"/>
      </w:divBdr>
    </w:div>
    <w:div w:id="1567452490">
      <w:bodyDiv w:val="1"/>
      <w:marLeft w:val="0"/>
      <w:marRight w:val="0"/>
      <w:marTop w:val="0"/>
      <w:marBottom w:val="0"/>
      <w:divBdr>
        <w:top w:val="none" w:sz="0" w:space="0" w:color="auto"/>
        <w:left w:val="none" w:sz="0" w:space="0" w:color="auto"/>
        <w:bottom w:val="none" w:sz="0" w:space="0" w:color="auto"/>
        <w:right w:val="none" w:sz="0" w:space="0" w:color="auto"/>
      </w:divBdr>
    </w:div>
    <w:div w:id="1576403486">
      <w:bodyDiv w:val="1"/>
      <w:marLeft w:val="0"/>
      <w:marRight w:val="0"/>
      <w:marTop w:val="0"/>
      <w:marBottom w:val="0"/>
      <w:divBdr>
        <w:top w:val="none" w:sz="0" w:space="0" w:color="auto"/>
        <w:left w:val="none" w:sz="0" w:space="0" w:color="auto"/>
        <w:bottom w:val="none" w:sz="0" w:space="0" w:color="auto"/>
        <w:right w:val="none" w:sz="0" w:space="0" w:color="auto"/>
      </w:divBdr>
    </w:div>
    <w:div w:id="1974673519">
      <w:bodyDiv w:val="1"/>
      <w:marLeft w:val="0"/>
      <w:marRight w:val="0"/>
      <w:marTop w:val="0"/>
      <w:marBottom w:val="0"/>
      <w:divBdr>
        <w:top w:val="none" w:sz="0" w:space="0" w:color="auto"/>
        <w:left w:val="none" w:sz="0" w:space="0" w:color="auto"/>
        <w:bottom w:val="none" w:sz="0" w:space="0" w:color="auto"/>
        <w:right w:val="none" w:sz="0" w:space="0" w:color="auto"/>
      </w:divBdr>
    </w:div>
    <w:div w:id="1999191690">
      <w:bodyDiv w:val="1"/>
      <w:marLeft w:val="0"/>
      <w:marRight w:val="0"/>
      <w:marTop w:val="0"/>
      <w:marBottom w:val="0"/>
      <w:divBdr>
        <w:top w:val="none" w:sz="0" w:space="0" w:color="auto"/>
        <w:left w:val="none" w:sz="0" w:space="0" w:color="auto"/>
        <w:bottom w:val="none" w:sz="0" w:space="0" w:color="auto"/>
        <w:right w:val="none" w:sz="0" w:space="0" w:color="auto"/>
      </w:divBdr>
    </w:div>
    <w:div w:id="20720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5970-7CC2-4603-9702-3D6D843F4A06}">
  <ds:schemaRefs>
    <ds:schemaRef ds:uri="http://schemas.microsoft.com/sharepoint/v3/contenttype/forms"/>
  </ds:schemaRefs>
</ds:datastoreItem>
</file>

<file path=customXml/itemProps2.xml><?xml version="1.0" encoding="utf-8"?>
<ds:datastoreItem xmlns:ds="http://schemas.openxmlformats.org/officeDocument/2006/customXml" ds:itemID="{AE56B24A-5ED6-4A6F-A06D-E7517F673611}">
  <ds:schemaRef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1CEBA53-A163-4637-88B6-D1428DC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CE68A9-D5A2-48DC-8C7B-8FD0BD84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28</Pages>
  <Words>8389</Words>
  <Characters>45450</Characters>
  <Application>Microsoft Office Word</Application>
  <DocSecurity>0</DocSecurity>
  <Lines>1354</Lines>
  <Paragraphs>950</Paragraphs>
  <ScaleCrop>false</ScaleCrop>
  <HeadingPairs>
    <vt:vector size="8" baseType="variant">
      <vt:variant>
        <vt:lpstr>Rubrik</vt:lpstr>
      </vt:variant>
      <vt:variant>
        <vt:i4>1</vt:i4>
      </vt:variant>
      <vt:variant>
        <vt:lpstr>Titolo</vt:lpstr>
      </vt:variant>
      <vt:variant>
        <vt:i4>1</vt:i4>
      </vt:variant>
      <vt:variant>
        <vt:lpstr>Title</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53178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Sundklev Monica</cp:lastModifiedBy>
  <cp:revision>4</cp:revision>
  <cp:lastPrinted>2021-03-22T09:10:00Z</cp:lastPrinted>
  <dcterms:created xsi:type="dcterms:W3CDTF">2021-03-30T08:36:00Z</dcterms:created>
  <dcterms:modified xsi:type="dcterms:W3CDTF">2021-03-30T09:39:00Z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